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3.6962080001831" w:lineRule="auto"/>
        <w:ind w:left="1027.2003936767578" w:right="0" w:hanging="1027.2003936767578"/>
        <w:jc w:val="left"/>
        <w:rPr>
          <w:rFonts w:ascii="Arial" w:cs="Arial" w:eastAsia="Arial" w:hAnsi="Arial"/>
          <w:b w:val="0"/>
          <w:i w:val="0"/>
          <w:smallCaps w:val="0"/>
          <w:strike w:val="0"/>
          <w:color w:val="4471c4"/>
          <w:sz w:val="29.97749137878418"/>
          <w:szCs w:val="29.97749137878418"/>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6693408" cy="1217676"/>
            <wp:effectExtent b="0" l="0" r="0" t="0"/>
            <wp:docPr id="52" name="image45.png"/>
            <a:graphic>
              <a:graphicData uri="http://schemas.openxmlformats.org/drawingml/2006/picture">
                <pic:pic>
                  <pic:nvPicPr>
                    <pic:cNvPr id="0" name="image45.png"/>
                    <pic:cNvPicPr preferRelativeResize="0"/>
                  </pic:nvPicPr>
                  <pic:blipFill>
                    <a:blip r:embed="rId6"/>
                    <a:srcRect b="0" l="0" r="0" t="0"/>
                    <a:stretch>
                      <a:fillRect/>
                    </a:stretch>
                  </pic:blipFill>
                  <pic:spPr>
                    <a:xfrm>
                      <a:off x="0" y="0"/>
                      <a:ext cx="6693408" cy="1217676"/>
                    </a:xfrm>
                    <a:prstGeom prst="rect"/>
                    <a:ln/>
                  </pic:spPr>
                </pic:pic>
              </a:graphicData>
            </a:graphic>
          </wp:inline>
        </w:drawing>
      </w:r>
      <w:r w:rsidDel="00000000" w:rsidR="00000000" w:rsidRPr="00000000">
        <w:rPr>
          <w:rFonts w:ascii="Arial" w:cs="Arial" w:eastAsia="Arial" w:hAnsi="Arial"/>
          <w:b w:val="0"/>
          <w:i w:val="0"/>
          <w:smallCaps w:val="0"/>
          <w:strike w:val="0"/>
          <w:color w:val="4471c4"/>
          <w:sz w:val="29.97749137878418"/>
          <w:szCs w:val="29.97749137878418"/>
          <w:u w:val="none"/>
          <w:shd w:fill="auto" w:val="clear"/>
          <w:vertAlign w:val="baseline"/>
          <w:rtl w:val="0"/>
        </w:rPr>
        <w:t xml:space="preserv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7.9266357421875" w:line="261.32543563842773" w:lineRule="auto"/>
        <w:ind w:left="3856.1434936523438" w:right="1432.61962890625" w:hanging="863.172607421875"/>
        <w:jc w:val="left"/>
        <w:rPr>
          <w:rFonts w:ascii="Arial" w:cs="Arial" w:eastAsia="Arial" w:hAnsi="Arial"/>
          <w:b w:val="0"/>
          <w:i w:val="0"/>
          <w:smallCaps w:val="0"/>
          <w:strike w:val="0"/>
          <w:color w:val="4471c4"/>
          <w:sz w:val="48.91084671020508"/>
          <w:szCs w:val="48.91084671020508"/>
          <w:u w:val="none"/>
          <w:shd w:fill="auto" w:val="clear"/>
          <w:vertAlign w:val="baseline"/>
        </w:rPr>
      </w:pPr>
      <w:r w:rsidDel="00000000" w:rsidR="00000000" w:rsidRPr="00000000">
        <w:rPr>
          <w:rFonts w:ascii="Arial" w:cs="Arial" w:eastAsia="Arial" w:hAnsi="Arial"/>
          <w:b w:val="0"/>
          <w:i w:val="0"/>
          <w:smallCaps w:val="0"/>
          <w:strike w:val="0"/>
          <w:color w:val="4471c4"/>
          <w:sz w:val="48.91084671020508"/>
          <w:szCs w:val="48.91084671020508"/>
          <w:u w:val="none"/>
          <w:shd w:fill="auto" w:val="clear"/>
          <w:vertAlign w:val="baseline"/>
          <w:rtl w:val="0"/>
        </w:rPr>
        <w:t xml:space="preserve">A Guide to Adapting and A Guide to Adapting and Adapting andUsing  Knowledge, Attitudes, Knowledge, Attitudes,and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9339599609375" w:line="240" w:lineRule="auto"/>
        <w:ind w:left="0" w:right="1436.475830078125" w:firstLine="0"/>
        <w:jc w:val="right"/>
        <w:rPr>
          <w:rFonts w:ascii="Arial" w:cs="Arial" w:eastAsia="Arial" w:hAnsi="Arial"/>
          <w:b w:val="0"/>
          <w:i w:val="0"/>
          <w:smallCaps w:val="0"/>
          <w:strike w:val="0"/>
          <w:color w:val="4471c4"/>
          <w:sz w:val="48.91084671020508"/>
          <w:szCs w:val="48.91084671020508"/>
          <w:u w:val="none"/>
          <w:shd w:fill="auto" w:val="clear"/>
          <w:vertAlign w:val="baseline"/>
        </w:rPr>
      </w:pPr>
      <w:r w:rsidDel="00000000" w:rsidR="00000000" w:rsidRPr="00000000">
        <w:rPr>
          <w:rFonts w:ascii="Arial" w:cs="Arial" w:eastAsia="Arial" w:hAnsi="Arial"/>
          <w:b w:val="0"/>
          <w:i w:val="0"/>
          <w:smallCaps w:val="0"/>
          <w:strike w:val="0"/>
          <w:color w:val="4471c4"/>
          <w:sz w:val="48.91084671020508"/>
          <w:szCs w:val="48.91084671020508"/>
          <w:u w:val="none"/>
          <w:shd w:fill="auto" w:val="clear"/>
          <w:vertAlign w:val="baseline"/>
          <w:rtl w:val="0"/>
        </w:rPr>
        <w:t xml:space="preserve">Practices Practices(KAP) Surveys (KAP) Surveys (KAP) Surveys During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8194580078125" w:line="240" w:lineRule="auto"/>
        <w:ind w:left="0" w:right="1446.019287109375" w:firstLine="0"/>
        <w:jc w:val="right"/>
        <w:rPr>
          <w:rFonts w:ascii="Arial" w:cs="Arial" w:eastAsia="Arial" w:hAnsi="Arial"/>
          <w:b w:val="0"/>
          <w:i w:val="0"/>
          <w:smallCaps w:val="0"/>
          <w:strike w:val="0"/>
          <w:color w:val="4471c4"/>
          <w:sz w:val="48.91084671020508"/>
          <w:szCs w:val="48.91084671020508"/>
          <w:u w:val="none"/>
          <w:shd w:fill="auto" w:val="clear"/>
          <w:vertAlign w:val="baseline"/>
        </w:rPr>
      </w:pPr>
      <w:r w:rsidDel="00000000" w:rsidR="00000000" w:rsidRPr="00000000">
        <w:rPr>
          <w:rFonts w:ascii="Arial" w:cs="Arial" w:eastAsia="Arial" w:hAnsi="Arial"/>
          <w:b w:val="0"/>
          <w:i w:val="0"/>
          <w:smallCaps w:val="0"/>
          <w:strike w:val="0"/>
          <w:color w:val="4471c4"/>
          <w:sz w:val="48.91084671020508"/>
          <w:szCs w:val="48.91084671020508"/>
          <w:u w:val="none"/>
          <w:shd w:fill="auto" w:val="clear"/>
          <w:vertAlign w:val="baseline"/>
          <w:rtl w:val="0"/>
        </w:rPr>
        <w:t xml:space="preserve">an Ebola Response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1160888671875" w:line="213.52284908294678" w:lineRule="auto"/>
        <w:ind w:left="8992.79541015625" w:right="1437.3614501953125" w:hanging="3189.5855712890625"/>
        <w:jc w:val="left"/>
        <w:rPr>
          <w:rFonts w:ascii="Arial" w:cs="Arial" w:eastAsia="Arial" w:hAnsi="Arial"/>
          <w:b w:val="0"/>
          <w:i w:val="0"/>
          <w:smallCaps w:val="0"/>
          <w:strike w:val="0"/>
          <w:color w:val="4471c4"/>
          <w:sz w:val="48.91084671020508"/>
          <w:szCs w:val="48.91084671020508"/>
          <w:u w:val="none"/>
          <w:shd w:fill="auto" w:val="clear"/>
          <w:vertAlign w:val="baseline"/>
        </w:rPr>
      </w:pPr>
      <w:r w:rsidDel="00000000" w:rsidR="00000000" w:rsidRPr="00000000">
        <w:rPr>
          <w:rFonts w:ascii="Arial" w:cs="Arial" w:eastAsia="Arial" w:hAnsi="Arial"/>
          <w:b w:val="0"/>
          <w:i w:val="0"/>
          <w:smallCaps w:val="0"/>
          <w:strike w:val="0"/>
          <w:color w:val="4471c4"/>
          <w:sz w:val="48.91084671020508"/>
          <w:szCs w:val="48.91084671020508"/>
          <w:u w:val="none"/>
          <w:shd w:fill="auto" w:val="clear"/>
          <w:vertAlign w:val="baseline"/>
        </w:rPr>
        <w:drawing>
          <wp:inline distB="19050" distT="19050" distL="19050" distR="19050">
            <wp:extent cx="2023872" cy="958596"/>
            <wp:effectExtent b="0" l="0" r="0" t="0"/>
            <wp:docPr id="54" name="image56.png"/>
            <a:graphic>
              <a:graphicData uri="http://schemas.openxmlformats.org/drawingml/2006/picture">
                <pic:pic>
                  <pic:nvPicPr>
                    <pic:cNvPr id="0" name="image56.png"/>
                    <pic:cNvPicPr preferRelativeResize="0"/>
                  </pic:nvPicPr>
                  <pic:blipFill>
                    <a:blip r:embed="rId7"/>
                    <a:srcRect b="0" l="0" r="0" t="0"/>
                    <a:stretch>
                      <a:fillRect/>
                    </a:stretch>
                  </pic:blipFill>
                  <pic:spPr>
                    <a:xfrm>
                      <a:off x="0" y="0"/>
                      <a:ext cx="2023872" cy="958596"/>
                    </a:xfrm>
                    <a:prstGeom prst="rect"/>
                    <a:ln/>
                  </pic:spPr>
                </pic:pic>
              </a:graphicData>
            </a:graphic>
          </wp:inline>
        </w:drawing>
      </w:r>
      <w:r w:rsidDel="00000000" w:rsidR="00000000" w:rsidRPr="00000000">
        <w:rPr>
          <w:rFonts w:ascii="Arial" w:cs="Arial" w:eastAsia="Arial" w:hAnsi="Arial"/>
          <w:b w:val="0"/>
          <w:i w:val="0"/>
          <w:smallCaps w:val="0"/>
          <w:strike w:val="0"/>
          <w:color w:val="4471c4"/>
          <w:sz w:val="48.91084671020508"/>
          <w:szCs w:val="48.91084671020508"/>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0.8538818359375" w:line="240" w:lineRule="auto"/>
        <w:ind w:left="0" w:right="1446.212158203125" w:firstLine="0"/>
        <w:jc w:val="right"/>
        <w:rPr>
          <w:rFonts w:ascii="Arial" w:cs="Arial" w:eastAsia="Arial" w:hAnsi="Arial"/>
          <w:b w:val="0"/>
          <w:i w:val="0"/>
          <w:smallCaps w:val="0"/>
          <w:strike w:val="0"/>
          <w:color w:val="4471c4"/>
          <w:sz w:val="48.91084671020508"/>
          <w:szCs w:val="48.91084671020508"/>
          <w:u w:val="none"/>
          <w:shd w:fill="auto" w:val="clear"/>
          <w:vertAlign w:val="baseline"/>
        </w:rPr>
      </w:pPr>
      <w:r w:rsidDel="00000000" w:rsidR="00000000" w:rsidRPr="00000000">
        <w:rPr>
          <w:rFonts w:ascii="Arial" w:cs="Arial" w:eastAsia="Arial" w:hAnsi="Arial"/>
          <w:b w:val="0"/>
          <w:i w:val="0"/>
          <w:smallCaps w:val="0"/>
          <w:strike w:val="0"/>
          <w:color w:val="4471c4"/>
          <w:sz w:val="48.91084671020508"/>
          <w:szCs w:val="48.91084671020508"/>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42.7716827392578" w:right="0" w:firstLine="0"/>
        <w:jc w:val="left"/>
        <w:rPr>
          <w:rFonts w:ascii="Arial" w:cs="Arial" w:eastAsia="Arial" w:hAnsi="Arial"/>
          <w:b w:val="0"/>
          <w:i w:val="0"/>
          <w:smallCaps w:val="0"/>
          <w:strike w:val="0"/>
          <w:color w:val="2f5496"/>
          <w:sz w:val="29.976089477539062"/>
          <w:szCs w:val="29.976089477539062"/>
          <w:u w:val="none"/>
          <w:shd w:fill="auto" w:val="clear"/>
          <w:vertAlign w:val="baseline"/>
        </w:rPr>
      </w:pPr>
      <w:r w:rsidDel="00000000" w:rsidR="00000000" w:rsidRPr="00000000">
        <w:rPr>
          <w:rFonts w:ascii="Arial" w:cs="Arial" w:eastAsia="Arial" w:hAnsi="Arial"/>
          <w:b w:val="0"/>
          <w:i w:val="0"/>
          <w:smallCaps w:val="0"/>
          <w:strike w:val="0"/>
          <w:color w:val="2f5496"/>
          <w:sz w:val="29.976089477539062"/>
          <w:szCs w:val="29.976089477539062"/>
          <w:u w:val="none"/>
          <w:shd w:fill="auto" w:val="clear"/>
          <w:vertAlign w:val="baseline"/>
          <w:rtl w:val="0"/>
        </w:rPr>
        <w:t xml:space="preserve">Contents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79248046875" w:line="244.51581001281738" w:lineRule="auto"/>
        <w:ind w:left="1239.4115447998047" w:right="991.06689453125" w:firstLine="14.20501708984375"/>
        <w:jc w:val="both"/>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How to use this document .............................................................................................................. 2  2 Planning the resources needed for a KAP survey ........................................................................... 2  3 Define survey goals, select and adapt KAP survey questionnaires ................................................. 5  4 Piloting the survey with intended audience ................................................................................. 13  5 Choosing tablet or paper questionnaires ..................................................................................... 14  6 Sampling KAP survey participants ................................................................................................. 18  7 Recruiting survey data collectors .................................................................................................. 28  8 Training survey data collectors ..................................................................................................... 28  9 Final planning for data collection ................................................................................................. 31  10 Data collection ............................................................................................................................. 33  11 Data entry, download and verification ........................................................................................ 34  12 Data Analysis and Reporting ........................................................................................................ 44  13 Documentation and storage ........................................................................................................ 47  14 Authors and acknowledgements… .............................................................................................. 47  15 Appendices ................................................................................................................................... 48  Appendix A. KAP toolkit .................................................................................................................... 49  Appendix A.1. Survey #1 Questionnaire (English) ........................................................................... 49  Appendix A.2. KoBo Survey XLS File Questionnaire 1 ...................................................................... 67  Appendix A.3. CDC Ebola survey #1 results template ..................................................................... 68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49755859375" w:line="243.5522747039795" w:lineRule="auto"/>
        <w:ind w:left="1234.5417022705078" w:right="991.1193847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Appendix A.4. Survey #2 Questionnaire (English) ........................................................................... 69  Appendix A.5. KoBo Survey XLS File Questionnaire 2 ...................................................................... 82  Appendix A.6. CDC Ebola survey #2 results template ..................................................................... 83  Appendix A.7. CDC Data Dictionary for Ebola surveys #1 and #2 .................................................... 84  Appendix B. List of Published Ebola KAP Surveys ............................................................................. 85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0.15625" w:line="262.64256477355957" w:lineRule="auto"/>
        <w:ind w:left="1100.154037475586" w:right="1039.050292968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This material was produced through a cooperation agreement (no. 1 NU2HGH000047-01-00)  between the US Centers for Disease Control and Prevention (US CDC) and RTI International, 2022. It  is offered free of charge for use in community analysis and research with acknowledgement of US  CDC and RTI International as the original authors of the guide, the survey questionnaires, and all  Excel templates and data dictionary. For more information, contact Giulia Earle-Richardson, US  Centers for Disease Control and Prevention, National Center for Emerging and Zoonotic Diseases,  </w:t>
      </w:r>
      <w:r w:rsidDel="00000000" w:rsidR="00000000" w:rsidRPr="00000000">
        <w:rPr>
          <w:rFonts w:ascii="Arial" w:cs="Arial" w:eastAsia="Arial" w:hAnsi="Arial"/>
          <w:b w:val="0"/>
          <w:i w:val="0"/>
          <w:smallCaps w:val="0"/>
          <w:strike w:val="0"/>
          <w:color w:val="0563c1"/>
          <w:sz w:val="20.734708786010742"/>
          <w:szCs w:val="20.734708786010742"/>
          <w:u w:val="single"/>
          <w:shd w:fill="auto" w:val="clear"/>
          <w:vertAlign w:val="baseline"/>
          <w:rtl w:val="0"/>
        </w:rPr>
        <w:t xml:space="preserve">GEarle-Richardson@cdc.gov</w:t>
      </w:r>
      <w:r w:rsidDel="00000000" w:rsidR="00000000" w:rsidRPr="00000000">
        <w:rPr>
          <w:rFonts w:ascii="Arial" w:cs="Arial" w:eastAsia="Arial" w:hAnsi="Arial"/>
          <w:b w:val="0"/>
          <w:i w:val="0"/>
          <w:smallCaps w:val="0"/>
          <w:strike w:val="0"/>
          <w:color w:val="000000"/>
          <w:sz w:val="20.734708786010742"/>
          <w:szCs w:val="20.734708786010742"/>
          <w:u w:val="singl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26385498046875" w:line="261.48536682128906" w:lineRule="auto"/>
        <w:ind w:left="1328.6587524414062" w:right="1285.98571777343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findings and conclusions in this document are those of the authors and do not necessarily  represent the official position of the CDC.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864013671875" w:line="240" w:lineRule="auto"/>
        <w:ind w:left="1027.1990203857422"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8.82568359375" w:line="240" w:lineRule="auto"/>
        <w:ind w:left="0" w:right="982.6647949218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4.7505950927734" w:right="0" w:firstLine="0"/>
        <w:jc w:val="left"/>
        <w:rPr>
          <w:rFonts w:ascii="Arial" w:cs="Arial" w:eastAsia="Arial" w:hAnsi="Arial"/>
          <w:b w:val="0"/>
          <w:i w:val="0"/>
          <w:smallCaps w:val="0"/>
          <w:strike w:val="0"/>
          <w:color w:val="2f5496"/>
          <w:sz w:val="29.976089477539062"/>
          <w:szCs w:val="29.976089477539062"/>
          <w:u w:val="none"/>
          <w:shd w:fill="auto" w:val="clear"/>
          <w:vertAlign w:val="baseline"/>
        </w:rPr>
      </w:pPr>
      <w:r w:rsidDel="00000000" w:rsidR="00000000" w:rsidRPr="00000000">
        <w:rPr>
          <w:rFonts w:ascii="Arial" w:cs="Arial" w:eastAsia="Arial" w:hAnsi="Arial"/>
          <w:b w:val="0"/>
          <w:i w:val="0"/>
          <w:smallCaps w:val="0"/>
          <w:strike w:val="0"/>
          <w:color w:val="2f5496"/>
          <w:sz w:val="29.976089477539062"/>
          <w:szCs w:val="29.976089477539062"/>
          <w:u w:val="none"/>
          <w:shd w:fill="auto" w:val="clear"/>
          <w:vertAlign w:val="baseline"/>
          <w:rtl w:val="0"/>
        </w:rPr>
        <w:t xml:space="preserve">1 How to use this document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5927734375" w:line="262.80750274658203" w:lineRule="auto"/>
        <w:ind w:left="1036.313705444336" w:right="1041.1474609375" w:hanging="7.66464233398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This document helps you plan and implement a KAP survey during an Ebola outbreak. The toolkit  includes two KAP survey questionnaires that you can use. (In this document, we use the term,  “survey” to mean the data collection project and “survey questionnaire” to mean the document  containing the questions.) The first survey is about people’s knowledge, attitudes and practices  related to Ebola virus disease, while the second has questions about how people view Ebola control  activities led by the government or by others. The first survey is designed to be most useful at the  beginning of an outbreak, while the second is designed for use when Ebola control activities are well  underway.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321533203125" w:line="263.79919052124023" w:lineRule="auto"/>
        <w:ind w:left="1030.3063201904297" w:right="1035.615234375" w:hanging="0.41427612304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You may decide to use one or both survey questionnaires as they are, or to modify them to meet  your needs. You will need to test your surveys locally to ensure that the people you are surveying  can understand the questions (both the terminology and language), that the survey doesn’t take too  long, and that that the instructions for the data collectors are clear and easy to follow.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464599609375" w:line="263.0285453796387" w:lineRule="auto"/>
        <w:ind w:left="1035.4850006103516" w:right="1129.342041015625" w:hanging="6.835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This document guides you in customizing your Ebola KAP survey and planning for data collection,  including how to: define your goals for the survey, plan for the resources you will need, select and  adapt the survey questions, plan the data collection, organize and train your team, collect the data,  download and clean the data, and once you have created simple frequency tables using a data  analysis program, organize your results and generate charts for presentation. This guide includes  programming an online dataset that can be used either to collect data in tablets or to data enter  survey responses that have been collected on paper survey questionnaires.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3177490234375" w:line="240" w:lineRule="auto"/>
        <w:ind w:left="1046.065902709961" w:right="0" w:firstLine="0"/>
        <w:jc w:val="left"/>
        <w:rPr>
          <w:rFonts w:ascii="Arial" w:cs="Arial" w:eastAsia="Arial" w:hAnsi="Arial"/>
          <w:b w:val="0"/>
          <w:i w:val="0"/>
          <w:smallCaps w:val="0"/>
          <w:strike w:val="0"/>
          <w:color w:val="2f5496"/>
          <w:sz w:val="29.976089477539062"/>
          <w:szCs w:val="29.976089477539062"/>
          <w:u w:val="none"/>
          <w:shd w:fill="auto" w:val="clear"/>
          <w:vertAlign w:val="baseline"/>
        </w:rPr>
      </w:pPr>
      <w:r w:rsidDel="00000000" w:rsidR="00000000" w:rsidRPr="00000000">
        <w:rPr>
          <w:rFonts w:ascii="Arial" w:cs="Arial" w:eastAsia="Arial" w:hAnsi="Arial"/>
          <w:b w:val="0"/>
          <w:i w:val="0"/>
          <w:smallCaps w:val="0"/>
          <w:strike w:val="0"/>
          <w:color w:val="2f5496"/>
          <w:sz w:val="29.976089477539062"/>
          <w:szCs w:val="29.976089477539062"/>
          <w:u w:val="none"/>
          <w:shd w:fill="auto" w:val="clear"/>
          <w:vertAlign w:val="baseline"/>
          <w:rtl w:val="0"/>
        </w:rPr>
        <w:t xml:space="preserve">2 Planning the resources needed for a KAP survey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5927734375" w:line="262.64299392700195" w:lineRule="auto"/>
        <w:ind w:left="1034.449234008789" w:right="1034.02587890625" w:firstLine="10.1504516601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Before beginning a KAP survey project, it’s important to understand everything that will be involved.  Specifically, you will need people to play different roles and you will need a budget to support staff and pay for other expenses. This section reviews what you will need.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1976318359375" w:line="240" w:lineRule="auto"/>
        <w:ind w:left="1313.7288665771484"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2.1 Personnel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603759765625" w:line="252.22967147827148" w:lineRule="auto"/>
        <w:ind w:left="1034.449234008789" w:right="1129.163818359375" w:hanging="10.35751342773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Several different types of people play a role in the design and use of a KAP survey:  1. Project lead – This individual is responsible for the overall success of the survey. The lead’s role  is to: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13060188293457" w:lineRule="auto"/>
        <w:ind w:left="2047.7783203125" w:right="1126.739501953125" w:hanging="328.87145996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Work with collaborators (like local researchers, community leaders, and local  government officials), and Ebola response leaders to define the goals of the KAP survey  and to ensure the survey has sufficient funding and staffing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721435546875" w:line="242.9732608795166" w:lineRule="auto"/>
        <w:ind w:left="2051.717529296875" w:right="1314.744873046875" w:hanging="332.807617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Plan the survey, making sure there are adequate staff and time for the collection and  analysis of the data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7177734375" w:line="242.20195770263672" w:lineRule="auto"/>
        <w:ind w:left="1038.8068389892578" w:right="1357.7484130859375" w:firstLine="680.1042175292969"/>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Share the survey results with the partners who can use the results for action  2. Ebola response teams, local and regional governmental structures, and other users of the  information – These individuals play an important role at the beginning of the process. Their  role is to: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23681640625" w:line="240" w:lineRule="auto"/>
        <w:ind w:left="1718.9202117919922"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Help define the KAP survey goals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718.9214324951172"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Help adapt the instrument to the local context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93994140625" w:line="240" w:lineRule="auto"/>
        <w:ind w:left="1718.9226531982422"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Receive the survey results and apply it to their work in the response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84228515625" w:line="242.97348976135254" w:lineRule="auto"/>
        <w:ind w:left="1037.574234008789" w:right="1088.90136718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Behavioral scientists, epidemiologists and statisticians – These technical experts can help you  revise the toolkit survey questionnaires. If possible, the survey team should have access to  experts in behavioral science and statistics, even if they are not full-time members of your staff.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45611572265625" w:line="240" w:lineRule="auto"/>
        <w:ind w:left="0" w:right="982.6647949218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260284423828" w:lineRule="auto"/>
        <w:ind w:left="1379.0777587890625" w:right="1805.9429931640625" w:hanging="347.1144104003906"/>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Technical team – Within this team there are members with several different roles. One  individual may fill more than one role: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849609375" w:line="242.97300338745117" w:lineRule="auto"/>
        <w:ind w:left="2045.7357788085938" w:right="1103.385009765625" w:hanging="326.8087768554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Survey adapter/designer – This person works with the project lead to make all of the  revisions to the survey instruments (including translations into local languages), creates  the strategy, identifies the size and type of the KAP survey sample, and helps hire data  collectors.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595703125" w:line="242.97377586364746" w:lineRule="auto"/>
        <w:ind w:left="2043.8751220703125" w:right="1121.822509765625" w:hanging="324.938354492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Data manager – Once the survey is final, this person programs the data entry software.  The data manager manages the mobile data collection platform and cleans and codes  data for analysis. This person will lead the analysis of data.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0546875" w:line="243.74433517456055" w:lineRule="auto"/>
        <w:ind w:left="1718.94287109375" w:right="1333.1683349609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Field coordinator – This person is responsible for training survey data collectors,  supervising field supervisors, and supporting survey data collectors as needed. This  person also creates field packets that instruct the data collectors where to start their  survey, what process to use going from house to house, and how to record refusals.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90673828125" w:line="242.2016716003418" w:lineRule="auto"/>
        <w:ind w:left="2045.7168579101562" w:right="1111.048583984375" w:hanging="326.7971801757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Field supervisor – Field supervisors go out into the field when data are being collected  to support the data collectors and address issues that may arise. They ensure that data  collectors follow the protocols, especially protocols for obtaining informed consent and  asking the questions as written.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242919921875" w:line="242.97391891479492" w:lineRule="auto"/>
        <w:ind w:left="2057.9275512695312" w:right="1211.0845947265625" w:hanging="339.01000976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Survey data collectors – These team members conduct surveys with the population. If  possible, they should be recruited from the local population and speak the same  language, and teams should include both men and women.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9920654296875" w:line="240" w:lineRule="auto"/>
        <w:ind w:left="1313.7288665771484"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2.2 Duration: Survey timeline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032470703125" w:line="262.2575569152832" w:lineRule="auto"/>
        <w:ind w:left="1033.4134674072266" w:right="1194.1058349609375" w:hanging="4.76440429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following timeline shows the sequence of steps for preparing and conducting a KAP survey.  While the time it takes to accomplish each step may vary, it is important to take each step in order  and to not skip any steps. This calendar assumes that financial support for the survey has already  been obtained according to a budget outlined section 2.3.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1962890625" w:line="240" w:lineRule="auto"/>
        <w:ind w:left="0" w:right="0"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Table 1. Example of a timeline for KAP Ebola survey data collection and analysis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3037109375" w:line="240" w:lineRule="auto"/>
        <w:ind w:left="0" w:right="913.536376953125" w:firstLine="0"/>
        <w:jc w:val="righ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Weeks (divided into 3-day halves)  </w:t>
      </w:r>
    </w:p>
    <w:tbl>
      <w:tblPr>
        <w:tblStyle w:val="Table1"/>
        <w:tblW w:w="8959.209899902344" w:type="dxa"/>
        <w:jc w:val="left"/>
        <w:tblInd w:w="1022.3998260498047"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75.210266113281"/>
        <w:gridCol w:w="338.399658203125"/>
        <w:gridCol w:w="338.4002685546875"/>
        <w:gridCol w:w="338.399658203125"/>
        <w:gridCol w:w="338.4002685546875"/>
        <w:gridCol w:w="338.4002685546875"/>
        <w:gridCol w:w="338.399658203125"/>
        <w:gridCol w:w="338.4002685546875"/>
        <w:gridCol w:w="338.399658203125"/>
        <w:gridCol w:w="338.4002685546875"/>
        <w:gridCol w:w="338.399658203125"/>
        <w:tblGridChange w:id="0">
          <w:tblGrid>
            <w:gridCol w:w="5575.210266113281"/>
            <w:gridCol w:w="338.399658203125"/>
            <w:gridCol w:w="338.4002685546875"/>
            <w:gridCol w:w="338.399658203125"/>
            <w:gridCol w:w="338.4002685546875"/>
            <w:gridCol w:w="338.4002685546875"/>
            <w:gridCol w:w="338.399658203125"/>
            <w:gridCol w:w="338.4002685546875"/>
            <w:gridCol w:w="338.399658203125"/>
            <w:gridCol w:w="338.4002685546875"/>
            <w:gridCol w:w="338.399658203125"/>
          </w:tblGrid>
        </w:tblGridChange>
      </w:tblGrid>
      <w:tr>
        <w:trPr>
          <w:cantSplit w:val="0"/>
          <w:trHeight w:val="23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4945678710937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KAP Survey steps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903549194335938"/>
                <w:szCs w:val="16.903549194335938"/>
                <w:u w:val="none"/>
                <w:shd w:fill="auto" w:val="clear"/>
                <w:vertAlign w:val="baseline"/>
              </w:rPr>
            </w:pPr>
            <w:r w:rsidDel="00000000" w:rsidR="00000000" w:rsidRPr="00000000">
              <w:rPr>
                <w:rFonts w:ascii="Arial" w:cs="Arial" w:eastAsia="Arial" w:hAnsi="Arial"/>
                <w:b w:val="0"/>
                <w:i w:val="0"/>
                <w:smallCaps w:val="0"/>
                <w:strike w:val="0"/>
                <w:color w:val="000000"/>
                <w:sz w:val="16.903549194335938"/>
                <w:szCs w:val="16.903549194335938"/>
                <w:u w:val="none"/>
                <w:shd w:fill="auto" w:val="clear"/>
                <w:vertAlign w:val="baseline"/>
                <w:rtl w:val="0"/>
              </w:rPr>
              <w:t xml:space="preserve">Wk. 1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903549194335938"/>
                <w:szCs w:val="16.903549194335938"/>
                <w:u w:val="none"/>
                <w:shd w:fill="auto" w:val="clear"/>
                <w:vertAlign w:val="baseline"/>
              </w:rPr>
            </w:pPr>
            <w:r w:rsidDel="00000000" w:rsidR="00000000" w:rsidRPr="00000000">
              <w:rPr>
                <w:rFonts w:ascii="Arial" w:cs="Arial" w:eastAsia="Arial" w:hAnsi="Arial"/>
                <w:b w:val="0"/>
                <w:i w:val="0"/>
                <w:smallCaps w:val="0"/>
                <w:strike w:val="0"/>
                <w:color w:val="000000"/>
                <w:sz w:val="16.903549194335938"/>
                <w:szCs w:val="16.903549194335938"/>
                <w:u w:val="none"/>
                <w:shd w:fill="auto" w:val="clear"/>
                <w:vertAlign w:val="baseline"/>
                <w:rtl w:val="0"/>
              </w:rPr>
              <w:t xml:space="preserve">Wk. 2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903549194335938"/>
                <w:szCs w:val="16.903549194335938"/>
                <w:u w:val="none"/>
                <w:shd w:fill="auto" w:val="clear"/>
                <w:vertAlign w:val="baseline"/>
              </w:rPr>
            </w:pPr>
            <w:r w:rsidDel="00000000" w:rsidR="00000000" w:rsidRPr="00000000">
              <w:rPr>
                <w:rFonts w:ascii="Arial" w:cs="Arial" w:eastAsia="Arial" w:hAnsi="Arial"/>
                <w:b w:val="0"/>
                <w:i w:val="0"/>
                <w:smallCaps w:val="0"/>
                <w:strike w:val="0"/>
                <w:color w:val="000000"/>
                <w:sz w:val="16.903549194335938"/>
                <w:szCs w:val="16.903549194335938"/>
                <w:u w:val="none"/>
                <w:shd w:fill="auto" w:val="clear"/>
                <w:vertAlign w:val="baseline"/>
                <w:rtl w:val="0"/>
              </w:rPr>
              <w:t xml:space="preserve">Wk. 3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903549194335938"/>
                <w:szCs w:val="16.903549194335938"/>
                <w:u w:val="none"/>
                <w:shd w:fill="auto" w:val="clear"/>
                <w:vertAlign w:val="baseline"/>
              </w:rPr>
            </w:pPr>
            <w:r w:rsidDel="00000000" w:rsidR="00000000" w:rsidRPr="00000000">
              <w:rPr>
                <w:rFonts w:ascii="Arial" w:cs="Arial" w:eastAsia="Arial" w:hAnsi="Arial"/>
                <w:b w:val="0"/>
                <w:i w:val="0"/>
                <w:smallCaps w:val="0"/>
                <w:strike w:val="0"/>
                <w:color w:val="000000"/>
                <w:sz w:val="16.903549194335938"/>
                <w:szCs w:val="16.903549194335938"/>
                <w:u w:val="none"/>
                <w:shd w:fill="auto" w:val="clear"/>
                <w:vertAlign w:val="baseline"/>
                <w:rtl w:val="0"/>
              </w:rPr>
              <w:t xml:space="preserve">Wk. 4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6.903549194335938"/>
                <w:szCs w:val="16.903549194335938"/>
                <w:u w:val="none"/>
                <w:shd w:fill="auto" w:val="clear"/>
                <w:vertAlign w:val="baseline"/>
              </w:rPr>
            </w:pPr>
            <w:r w:rsidDel="00000000" w:rsidR="00000000" w:rsidRPr="00000000">
              <w:rPr>
                <w:rFonts w:ascii="Arial" w:cs="Arial" w:eastAsia="Arial" w:hAnsi="Arial"/>
                <w:b w:val="0"/>
                <w:i w:val="0"/>
                <w:smallCaps w:val="0"/>
                <w:strike w:val="0"/>
                <w:color w:val="000000"/>
                <w:sz w:val="16.903549194335938"/>
                <w:szCs w:val="16.903549194335938"/>
                <w:u w:val="none"/>
                <w:shd w:fill="auto" w:val="clear"/>
                <w:vertAlign w:val="baseline"/>
                <w:rtl w:val="0"/>
              </w:rPr>
              <w:t xml:space="preserve">Wk. 5 </w:t>
            </w:r>
          </w:p>
        </w:tc>
      </w:tr>
      <w:tr>
        <w:trPr>
          <w:cantSplit w:val="0"/>
          <w:trHeight w:val="467.999877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22733116149902" w:lineRule="auto"/>
              <w:ind w:left="113.82217407226562" w:right="263.662109375" w:firstLine="7.662506103515625"/>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1. Recruit local social scientists, community leaders, others to  collaborate on defining KAP goals and implementation - Project lead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7069034576416"/>
                <w:szCs w:val="18.7069034576416"/>
                <w:u w:val="none"/>
                <w:shd w:fill="bfbfbf"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bfbfbf"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bfbfbf"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bfbfbf"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bfbfbf"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bfbfbf"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bfbfbf"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bfbfbf"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bfbfbf"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bfbfbf"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bfbfbf" w:val="clear"/>
                <w:vertAlign w:val="baseline"/>
              </w:rPr>
            </w:pPr>
            <w:r w:rsidDel="00000000" w:rsidR="00000000" w:rsidRPr="00000000">
              <w:rPr>
                <w:rtl w:val="0"/>
              </w:rPr>
            </w:r>
          </w:p>
        </w:tc>
      </w:tr>
      <w:tr>
        <w:trPr>
          <w:cantSplit w:val="0"/>
          <w:trHeight w:val="271.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06491088867188"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2. Select/adapt KAP surveys - Project lead, technical team</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5969238281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r>
      <w:tr>
        <w:trPr>
          <w:cantSplit w:val="0"/>
          <w:trHeight w:val="467.999877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22733116149902" w:lineRule="auto"/>
              <w:ind w:left="111.39266967773438" w:right="447.174072265625" w:firstLine="3.550872802734375"/>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3. Identify a KAP survey sample (size and characteristics) - Project  lead, behavioral scientist, epidemiologist or statistician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5969238281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5969238281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597534179687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r>
      <w:tr>
        <w:trPr>
          <w:cantSplit w:val="0"/>
          <w:trHeight w:val="46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66256713867188" w:lineRule="auto"/>
              <w:ind w:left="105.30502319335938" w:right="421.123046875" w:firstLine="4.592437744140625"/>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4. Translate the survey into local languages - Contract translators,  possibly field coordinators and team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5969238281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59631347656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r>
      <w:tr>
        <w:trPr>
          <w:cantSplit w:val="0"/>
          <w:trHeight w:val="27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75662231445312"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5. Pilot test the survey - Field coordinators, supervisors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5969238281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r>
      <w:tr>
        <w:trPr>
          <w:cantSplit w:val="0"/>
          <w:trHeight w:val="261.6000366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31738281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6. Create final version of the survey - Project lead, technical team</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5969238281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r>
      <w:tr>
        <w:trPr>
          <w:cantSplit w:val="0"/>
          <w:trHeight w:val="261.6000366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56985473632812"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7. Program survey for electronic data collection - Data manager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5969238281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r>
      <w:tr>
        <w:trPr>
          <w:cantSplit w:val="0"/>
          <w:trHeight w:val="261.6000366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0746459960937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8. Recruit data collectors - Project lead, technical team</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5969238281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r>
      <w:tr>
        <w:trPr>
          <w:cantSplit w:val="0"/>
          <w:trHeight w:val="468.00018310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22733116149902" w:lineRule="auto"/>
              <w:ind w:left="106.34658813476562" w:right="793.2574462890625" w:firstLine="6.728057861328125"/>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9. Train data collectors - Project lead, field coordinators, field  supervisors, data collectors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5969238281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59448242187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5957031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r>
      <w:tr>
        <w:trPr>
          <w:cantSplit w:val="0"/>
          <w:trHeight w:val="470.39978027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22764587402344" w:lineRule="auto"/>
              <w:ind w:left="88.13095092773438" w:right="253.2513427734375" w:firstLine="33.353729248046875"/>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10. Collect the data and oversee quality control - Field coordinators,  field supervisors, data collectors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5969238281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595092773437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59448242187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r>
      <w:tr>
        <w:trPr>
          <w:cantSplit w:val="0"/>
          <w:trHeight w:val="261.6000366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484680175781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11. Clean the data - Data manager*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5969238281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r>
      <w:tr>
        <w:trPr>
          <w:cantSplit w:val="0"/>
          <w:trHeight w:val="261.6000366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484680175781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12. Analyze the data - Data manager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r>
      <w:tr>
        <w:trPr>
          <w:cantSplit w:val="0"/>
          <w:trHeight w:val="261.6000366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484680175781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13. Develop presentations - Project lead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r>
      <w:tr>
        <w:trPr>
          <w:cantSplit w:val="0"/>
          <w:trHeight w:val="261.590423583984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484680175781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14. Share results with stakeholders - Project lead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r>
    </w:tbl>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1.001968383789" w:right="0" w:firstLine="0"/>
        <w:jc w:val="left"/>
        <w:rPr>
          <w:rFonts w:ascii="Arial" w:cs="Arial" w:eastAsia="Arial" w:hAnsi="Arial"/>
          <w:b w:val="0"/>
          <w:i w:val="0"/>
          <w:smallCaps w:val="0"/>
          <w:strike w:val="0"/>
          <w:color w:val="000000"/>
          <w:sz w:val="16.903549194335938"/>
          <w:szCs w:val="16.903549194335938"/>
          <w:u w:val="none"/>
          <w:shd w:fill="auto" w:val="clear"/>
          <w:vertAlign w:val="baseline"/>
        </w:rPr>
      </w:pPr>
      <w:r w:rsidDel="00000000" w:rsidR="00000000" w:rsidRPr="00000000">
        <w:rPr>
          <w:rFonts w:ascii="Arial" w:cs="Arial" w:eastAsia="Arial" w:hAnsi="Arial"/>
          <w:b w:val="0"/>
          <w:i w:val="0"/>
          <w:smallCaps w:val="0"/>
          <w:strike w:val="0"/>
          <w:color w:val="000000"/>
          <w:sz w:val="16.903549194335938"/>
          <w:szCs w:val="16.903549194335938"/>
          <w:u w:val="none"/>
          <w:shd w:fill="auto" w:val="clear"/>
          <w:vertAlign w:val="baseline"/>
          <w:rtl w:val="0"/>
        </w:rPr>
        <w:t xml:space="preserve">*Note that the steps from “Clean the data” in this table and below are not covered in this guide.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02392578125" w:line="240" w:lineRule="auto"/>
        <w:ind w:left="0" w:right="982.6647949218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3.7288665771484"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2.3 Funding: budgeting for a survey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0029296875" w:line="263.02788734436035" w:lineRule="auto"/>
        <w:ind w:left="1036.313705444336" w:right="1280.950927734375" w:firstLine="8.2859802246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Before undertaking KAP surveys, it is important to understand the time and resources that will be  needed and to make sure that you have an adequate budget. Using the sample timeframe above  and one of the sample surveys (and with funding already in place), it took roughly 5 weeks to  complete all 14 steps.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131103515625" w:line="262.87370681762695" w:lineRule="auto"/>
        <w:ind w:left="1030.9075164794922" w:right="1049.892578125" w:firstLine="13.69216918945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In addition to the time spent by your regular staff adapting and using the KAP surveys we have  provided, you will need to have a budget to pay for hiring and training local KAP survey data  collectors, as well as for any materials or services not provided by your agency. Creating this budget  will require you to make some calculations about how many data collectors you will need, and the  prevailing pay rate for these workers, as well as for transportation (and meals if these are typically provided). Below is a basic budget sheet that will help you plan for the costs associated with a KAP  survey. If you have to request these funds, it should be done well in advance of undertaking the KAP  survey. The table below will help you think through what needs to be included in a budget request  for KAP survey funding. This example uses an estimate of 600 surveys with data collected over 5  days, using 12 data collectors and two field supervisors. You will have to determine local payment  rates and local food and transportation costs to make your budget estimate.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6646728515625" w:line="240" w:lineRule="auto"/>
        <w:ind w:left="1027.1788787841797"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06.02294921875" w:line="240" w:lineRule="auto"/>
        <w:ind w:left="0" w:right="982.6647949218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734708786010742"/>
          <w:szCs w:val="20.734708786010742"/>
          <w:u w:val="none"/>
          <w:shd w:fill="auto" w:val="clear"/>
          <w:vertAlign w:val="baseline"/>
        </w:rPr>
        <w:sectPr>
          <w:pgSz w:h="15840" w:w="12240" w:orient="portrait"/>
          <w:pgMar w:bottom="1365.6001281738281" w:top="362.39990234375" w:left="844.7904205322266" w:right="854.4091796875" w:header="0" w:footer="720"/>
          <w:pgNumType w:start="1"/>
        </w:sect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Table 2. Sample budget to complete 600 30-minute KAP surveys in 1 health zone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5.906982421875" w:line="240" w:lineRule="auto"/>
        <w:ind w:left="0"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22798919677734"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Cost per  unit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Number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9106445312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sectPr>
          <w:type w:val="continuous"/>
          <w:pgSz w:h="15840" w:w="12240" w:orient="portrait"/>
          <w:pgMar w:bottom="1365.6001281738281" w:top="362.39990234375" w:left="1972.789306640625" w:right="1762.401123046875" w:header="0" w:footer="720"/>
          <w:cols w:equalWidth="0" w:num="3">
            <w:col w:space="0" w:w="2840"/>
            <w:col w:space="0" w:w="2840"/>
            <w:col w:space="0" w:w="2840"/>
          </w:cols>
        </w:sect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required Cost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90673828125" w:line="243.66190910339355" w:lineRule="auto"/>
        <w:ind w:left="1137.1564483642578" w:right="1810.6597900390625" w:firstLine="3.737945556640625"/>
        <w:jc w:val="left"/>
        <w:rPr>
          <w:rFonts w:ascii="Arial" w:cs="Arial" w:eastAsia="Arial" w:hAnsi="Arial"/>
          <w:b w:val="0"/>
          <w:i w:val="0"/>
          <w:smallCaps w:val="0"/>
          <w:strike w:val="0"/>
          <w:color w:val="000000"/>
          <w:sz w:val="18.7069034576416"/>
          <w:szCs w:val="18.7069034576416"/>
          <w:u w:val="none"/>
          <w:shd w:fill="auto" w:val="clear"/>
          <w:vertAlign w:val="baseline"/>
        </w:rPr>
        <w:sectPr>
          <w:type w:val="continuous"/>
          <w:pgSz w:h="15840" w:w="12240" w:orient="portrait"/>
          <w:pgMar w:bottom="1365.6001281738281" w:top="362.39990234375" w:left="844.7904205322266" w:right="854.4091796875" w:header="0" w:footer="720"/>
          <w:cols w:equalWidth="0" w:num="1">
            <w:col w:space="0" w:w="10540.800399780273"/>
          </w:cols>
        </w:sect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Field supervisors (if not already part of your staff) 2 5 days of data collection plus 2 additional days for training and pilot testing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36669921875" w:line="256.48707389831543"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daily pay x 7 days food x 7 days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3930664062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transportation x 7 days </w:t>
      </w:r>
    </w:p>
    <w:tbl>
      <w:tblPr>
        <w:tblStyle w:val="Table2"/>
        <w:tblW w:w="2404.7998046875" w:type="dxa"/>
        <w:jc w:val="left"/>
        <w:tblInd w:w="1859.41284179687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1.2005615234375"/>
        <w:gridCol w:w="928.800048828125"/>
        <w:gridCol w:w="544.7991943359375"/>
        <w:tblGridChange w:id="0">
          <w:tblGrid>
            <w:gridCol w:w="931.2005615234375"/>
            <w:gridCol w:w="928.800048828125"/>
            <w:gridCol w:w="544.7991943359375"/>
          </w:tblGrid>
        </w:tblGridChange>
      </w:tblGrid>
      <w:tr>
        <w:trPr>
          <w:cantSplit w:val="0"/>
          <w:trHeight w:val="2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098510742187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379272460937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r>
      <w:tr>
        <w:trPr>
          <w:cantSplit w:val="0"/>
          <w:trHeight w:val="23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38049316406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379272460937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w:t>
            </w:r>
          </w:p>
        </w:tc>
      </w:tr>
      <w:tr>
        <w:trPr>
          <w:cantSplit w:val="0"/>
          <w:trHeight w:val="23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0051269531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379272460937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r>
      <w:tr>
        <w:trPr>
          <w:cantSplit w:val="0"/>
          <w:trHeight w:val="2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5.6951904296875" w:firstLine="0"/>
              <w:jc w:val="righ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subtotal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52905273437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r>
    </w:tbl>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1365.6001281738281" w:top="362.39990234375" w:left="6269.38720703125" w:right="1706.400146484375" w:header="0" w:footer="720"/>
          <w:cols w:equalWidth="0" w:num="2">
            <w:col w:space="0" w:w="2140"/>
            <w:col w:space="0" w:w="2140"/>
          </w:cols>
        </w:sectPr>
      </w:pPr>
      <w:r w:rsidDel="00000000" w:rsidR="00000000" w:rsidRPr="00000000">
        <w:rPr>
          <w:rtl w:val="0"/>
        </w:rPr>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7.5233268737793" w:lineRule="auto"/>
        <w:ind w:left="1431.89453125" w:right="1765.0286865234375" w:hanging="291.00006103515625"/>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Data collectors 12 12 data collectors [teams of 2] = 30 interviews per day [5 days of collection]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04.0743255615234"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2 additional days for training (1 day) and final pilot testing (1 day)  </w:t>
      </w:r>
    </w:p>
    <w:tbl>
      <w:tblPr>
        <w:tblStyle w:val="Table3"/>
        <w:tblW w:w="8666.409301757812" w:type="dxa"/>
        <w:jc w:val="left"/>
        <w:tblInd w:w="1022.400131225585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261.6094970703125"/>
        <w:gridCol w:w="931.2005615234375"/>
        <w:gridCol w:w="928.800048828125"/>
        <w:gridCol w:w="544.7991943359375"/>
        <w:tblGridChange w:id="0">
          <w:tblGrid>
            <w:gridCol w:w="6261.6094970703125"/>
            <w:gridCol w:w="931.2005615234375"/>
            <w:gridCol w:w="928.800048828125"/>
            <w:gridCol w:w="544.7991943359375"/>
          </w:tblGrid>
        </w:tblGridChange>
      </w:tblGrid>
      <w:tr>
        <w:trPr>
          <w:cantSplit w:val="0"/>
          <w:trHeight w:val="247.1997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7.4359130859375" w:firstLine="0"/>
              <w:jc w:val="righ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daily pay x 7 days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38049316406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379272460937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w:t>
            </w:r>
          </w:p>
        </w:tc>
      </w:tr>
      <w:tr>
        <w:trPr>
          <w:cantSplit w:val="0"/>
          <w:trHeight w:val="26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7.4591064453125" w:firstLine="0"/>
              <w:jc w:val="righ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food x 7 days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38049316406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379272460937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w:t>
            </w:r>
          </w:p>
        </w:tc>
      </w:tr>
      <w:tr>
        <w:trPr>
          <w:cantSplit w:val="0"/>
          <w:trHeight w:val="2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6.527099609375" w:firstLine="0"/>
              <w:jc w:val="righ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transportation x 7 days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0051269531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00451660156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r>
      <w:tr>
        <w:trPr>
          <w:cantSplit w:val="0"/>
          <w:trHeight w:val="237.6000976562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7.5433349609375" w:firstLine="0"/>
              <w:jc w:val="righ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subtotal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07128906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w:t>
            </w:r>
          </w:p>
        </w:tc>
      </w:tr>
    </w:tbl>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22733116149902" w:lineRule="auto"/>
        <w:ind w:left="1129.1202545166016" w:right="1769.6453857421875" w:firstLine="0"/>
        <w:jc w:val="center"/>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Translators 2  2 translators, 2 days [assuming the survey is no more than 35 questions,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3642578125" w:line="240" w:lineRule="auto"/>
        <w:ind w:left="1330.199203491211"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translated into two local languages; 1 day for translation, 1 day for review by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91064453125" w:line="240" w:lineRule="auto"/>
        <w:ind w:left="0" w:right="3352.9083251953125" w:firstLine="0"/>
        <w:jc w:val="right"/>
        <w:rPr>
          <w:rFonts w:ascii="Arial" w:cs="Arial" w:eastAsia="Arial" w:hAnsi="Arial"/>
          <w:b w:val="0"/>
          <w:i w:val="0"/>
          <w:smallCaps w:val="0"/>
          <w:strike w:val="0"/>
          <w:color w:val="000000"/>
          <w:sz w:val="18.7069034576416"/>
          <w:szCs w:val="18.7069034576416"/>
          <w:u w:val="none"/>
          <w:shd w:fill="auto" w:val="clear"/>
          <w:vertAlign w:val="baseline"/>
        </w:rPr>
        <w:sectPr>
          <w:type w:val="continuous"/>
          <w:pgSz w:h="15840" w:w="12240" w:orient="portrait"/>
          <w:pgMar w:bottom="1365.6001281738281" w:top="362.39990234375" w:left="844.7904205322266" w:right="854.4091796875" w:header="0" w:footer="720"/>
          <w:cols w:equalWidth="0" w:num="1">
            <w:col w:space="0" w:w="10540.800399780273"/>
          </w:cols>
        </w:sect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volunteer native speaker]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895507812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daily pay x 2 days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9067382812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food x 2 days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9067382812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transportation x 2 days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6909179687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Office supplies, printing and photocopying of materials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90820312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Or </w:t>
      </w:r>
    </w:p>
    <w:tbl>
      <w:tblPr>
        <w:tblStyle w:val="Table4"/>
        <w:tblW w:w="2404.7998046875" w:type="dxa"/>
        <w:jc w:val="left"/>
        <w:tblInd w:w="1868.721923828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1.2005615234375"/>
        <w:gridCol w:w="928.800048828125"/>
        <w:gridCol w:w="544.7991943359375"/>
        <w:tblGridChange w:id="0">
          <w:tblGrid>
            <w:gridCol w:w="931.2005615234375"/>
            <w:gridCol w:w="928.800048828125"/>
            <w:gridCol w:w="544.7991943359375"/>
          </w:tblGrid>
        </w:tblGridChange>
      </w:tblGrid>
      <w:tr>
        <w:trPr>
          <w:cantSplit w:val="0"/>
          <w:trHeight w:val="2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098510742187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379272460937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r>
      <w:tr>
        <w:trPr>
          <w:cantSplit w:val="0"/>
          <w:trHeight w:val="2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07531738281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379272460937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r>
      <w:tr>
        <w:trPr>
          <w:cantSplit w:val="0"/>
          <w:trHeight w:val="23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38049316406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07128906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w:t>
            </w:r>
          </w:p>
        </w:tc>
      </w:tr>
      <w:tr>
        <w:trPr>
          <w:cantSplit w:val="0"/>
          <w:trHeight w:val="292.800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371948242187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300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061523437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r>
    </w:tbl>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5840" w:w="12240" w:orient="portrait"/>
          <w:pgMar w:bottom="1365.6001281738281" w:top="362.39990234375" w:left="1980.0779724121094" w:right="1706.400146484375" w:header="0" w:footer="720"/>
          <w:cols w:equalWidth="0" w:num="2">
            <w:col w:space="0" w:w="4280"/>
            <w:col w:space="0" w:w="4280"/>
          </w:cols>
        </w:sectPr>
      </w:pPr>
      <w:r w:rsidDel="00000000" w:rsidR="00000000" w:rsidRPr="00000000">
        <w:rPr>
          <w:rtl w:val="0"/>
        </w:rPr>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666.409301757812" w:type="dxa"/>
        <w:jc w:val="left"/>
        <w:tblInd w:w="1022.400131225585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116.8096923828125"/>
        <w:gridCol w:w="549.599609375"/>
        <w:tblGridChange w:id="0">
          <w:tblGrid>
            <w:gridCol w:w="8116.8096923828125"/>
            <w:gridCol w:w="549.599609375"/>
          </w:tblGrid>
        </w:tblGridChange>
      </w:tblGrid>
      <w:tr>
        <w:trPr>
          <w:cantSplit w:val="0"/>
          <w:trHeight w:val="254.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1.205444335937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8 data collection tablets (1 for each team, and 1 for each field supervisor) $ 8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06518554687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r>
      <w:tr>
        <w:trPr>
          <w:cantSplit w:val="0"/>
          <w:trHeight w:val="1156.79992675781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88742065429688"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e7e6e6" w:val="clear"/>
                <w:vertAlign w:val="baseline"/>
                <w:rtl w:val="0"/>
              </w:rPr>
              <w:t xml:space="preserve">Contractors [If you have to contract for any of the work or include additional </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904541015625" w:line="240" w:lineRule="auto"/>
              <w:ind w:left="119.6154785156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e7e6e6" w:val="clear"/>
                <w:vertAlign w:val="baseline"/>
                <w:rtl w:val="0"/>
              </w:rPr>
              <w:t xml:space="preserve">paid staff for: data collection training, field visits for planning data collection, </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904541015625" w:line="240" w:lineRule="auto"/>
              <w:ind w:left="113.82186889648438"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e7e6e6" w:val="clear"/>
                <w:vertAlign w:val="baseline"/>
                <w:rtl w:val="0"/>
              </w:rPr>
              <w:t xml:space="preserve">creation of data collector field packets, and any programming of tablets or </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905517578125" w:line="240" w:lineRule="auto"/>
              <w:ind w:left="119.6154785156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e7e6e6" w:val="clear"/>
                <w:vertAlign w:val="baseline"/>
                <w:rtl w:val="0"/>
              </w:rPr>
              <w:t xml:space="preserve">printing of surveys are done by regular staff and don't need to be contracted </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904541015625" w:line="240" w:lineRule="auto"/>
              <w:ind w:left="113.82186889648438" w:right="0" w:firstLine="0"/>
              <w:jc w:val="left"/>
              <w:rPr>
                <w:rFonts w:ascii="Arial" w:cs="Arial" w:eastAsia="Arial" w:hAnsi="Arial"/>
                <w:b w:val="0"/>
                <w:i w:val="0"/>
                <w:smallCaps w:val="0"/>
                <w:strike w:val="0"/>
                <w:color w:val="000000"/>
                <w:sz w:val="18.7069034576416"/>
                <w:szCs w:val="18.7069034576416"/>
                <w:u w:val="none"/>
                <w:shd w:fill="e7e6e6"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e7e6e6" w:val="clear"/>
                <w:vertAlign w:val="baseline"/>
                <w:rtl w:val="0"/>
              </w:rPr>
              <w:t xml:space="preserve">out.] $ </w:t>
            </w:r>
          </w:p>
        </w:tc>
      </w:tr>
      <w:tr>
        <w:trPr>
          <w:cantSplit w:val="0"/>
          <w:trHeight w:val="47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1199951171875" w:firstLine="0"/>
              <w:jc w:val="righ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Budget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904541015625" w:line="240" w:lineRule="auto"/>
              <w:ind w:left="105.59875488281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063232421875" w:firstLine="0"/>
              <w:jc w:val="righ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total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7.87170410156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p>
        </w:tc>
      </w:tr>
    </w:tbl>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43.6701202392578" w:right="0" w:firstLine="0"/>
        <w:jc w:val="left"/>
        <w:rPr>
          <w:rFonts w:ascii="Arial" w:cs="Arial" w:eastAsia="Arial" w:hAnsi="Arial"/>
          <w:b w:val="0"/>
          <w:i w:val="0"/>
          <w:smallCaps w:val="0"/>
          <w:strike w:val="0"/>
          <w:color w:val="2f5496"/>
          <w:sz w:val="29.976089477539062"/>
          <w:szCs w:val="29.976089477539062"/>
          <w:u w:val="none"/>
          <w:shd w:fill="auto" w:val="clear"/>
          <w:vertAlign w:val="baseline"/>
        </w:rPr>
      </w:pPr>
      <w:r w:rsidDel="00000000" w:rsidR="00000000" w:rsidRPr="00000000">
        <w:rPr>
          <w:rFonts w:ascii="Arial" w:cs="Arial" w:eastAsia="Arial" w:hAnsi="Arial"/>
          <w:b w:val="0"/>
          <w:i w:val="0"/>
          <w:smallCaps w:val="0"/>
          <w:strike w:val="0"/>
          <w:color w:val="2f5496"/>
          <w:sz w:val="29.976089477539062"/>
          <w:szCs w:val="29.976089477539062"/>
          <w:u w:val="none"/>
          <w:shd w:fill="auto" w:val="clear"/>
          <w:vertAlign w:val="baseline"/>
          <w:rtl w:val="0"/>
        </w:rPr>
        <w:t xml:space="preserve">3 Define survey goals, select and adapt KAP survey questionnaires  </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5933837890625" w:line="262.64267921447754" w:lineRule="auto"/>
        <w:ind w:left="1035.4850006103516" w:right="1160.5108642578125" w:hanging="4.76440429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As you begin your project, it is important think carefully about what you hope to learn from the  survey, and to limit the length of your survey to only include questions of vital importance. As  scientists, we have a responsibility to the public to not burden them with long surveys that collect  unnecessary data. This guide assumes that you have created the shortest possible list of important  information that you need, and that this information can be best provided by a survey. A survey  provides quantitative data that is most useful for comparing response frequencies between groups  and over time. Other strategies, such as focus groups, interviews and rapid ethnography, can  provide fast descriptive information about the social context and the range of perspectives in the  community without quantifying them.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8636474609375" w:line="262.64270782470703" w:lineRule="auto"/>
        <w:ind w:left="1030.5133819580078" w:right="1254.4677734375" w:firstLine="6.628875732421875"/>
        <w:jc w:val="both"/>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Once you have determined what you need to know, review the existing survey instruments in this  toolkit to determine if one or both can provide the information you need. This will take much less  time than developing entirely new surveys. </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635498046875" w:line="240" w:lineRule="auto"/>
        <w:ind w:left="0" w:right="982.6647949218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79919052124023" w:lineRule="auto"/>
        <w:ind w:left="1030.5133819580078" w:right="1283.5748291015625" w:hanging="1.8643188476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There are two survey questionnaires you may wish to use, and they focus on different things. The  table below explains the focus of each survey, and the kinds of information they provide.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464599609375" w:line="240" w:lineRule="auto"/>
        <w:ind w:left="0" w:right="0"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Table 3. Two toolkit questionnaires and the information they provide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225830078125" w:line="240" w:lineRule="auto"/>
        <w:ind w:left="0" w:right="1541.585693359375" w:firstLine="0"/>
        <w:jc w:val="right"/>
        <w:rPr>
          <w:rFonts w:ascii="Arial" w:cs="Arial" w:eastAsia="Arial" w:hAnsi="Arial"/>
          <w:b w:val="0"/>
          <w:i w:val="0"/>
          <w:smallCaps w:val="0"/>
          <w:strike w:val="0"/>
          <w:color w:val="000000"/>
          <w:sz w:val="20.734708786010742"/>
          <w:szCs w:val="20.734708786010742"/>
          <w:u w:val="none"/>
          <w:shd w:fill="auto" w:val="clear"/>
          <w:vertAlign w:val="baseline"/>
        </w:rPr>
        <w:sectPr>
          <w:type w:val="continuous"/>
          <w:pgSz w:h="15840" w:w="12240" w:orient="portrait"/>
          <w:pgMar w:bottom="1365.6001281738281" w:top="362.39990234375" w:left="844.7904205322266" w:right="854.4091796875" w:header="0" w:footer="720"/>
          <w:cols w:equalWidth="0" w:num="1">
            <w:col w:space="0" w:w="10540.800399780273"/>
          </w:cols>
        </w:sect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Survey questionnaires Information the survey questionnaire provides  </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06689453125" w:line="245.2012825012207"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1. Focused on social factors that may  contribute to Ebola virus disease  (EVD) spread, and opportunities for  community engagement for behavior  change. [Administer at beginning of  outbreak.]  </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436767578125" w:line="245.3726291656494"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2.</w:t>
      </w:r>
      <w:r w:rsidDel="00000000" w:rsidR="00000000" w:rsidRPr="00000000">
        <w:rPr>
          <w:rFonts w:ascii="Arial" w:cs="Arial" w:eastAsia="Arial" w:hAnsi="Arial"/>
          <w:b w:val="0"/>
          <w:i w:val="0"/>
          <w:smallCaps w:val="0"/>
          <w:strike w:val="0"/>
          <w:color w:val="ffffff"/>
          <w:sz w:val="18.7069034576416"/>
          <w:szCs w:val="18.7069034576416"/>
          <w:u w:val="none"/>
          <w:shd w:fill="auto" w:val="clear"/>
          <w:vertAlign w:val="baseline"/>
          <w:rtl w:val="0"/>
        </w:rPr>
        <w:t xml:space="preserve">_ </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Focused on describing people’s  experiences with different Ebola  response infection control measures  and how experiences influence  support and participation in the  response. [Administer after Ebola  response is well underway.]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22798919677734"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8.7069034576416"/>
          <w:szCs w:val="18.70690345764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Frequency of behaviors that spread EVD; knowledge, beliefs and  attitudes that contribute to these behaviors  </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3603515625" w:line="246.22798919677734"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8.7069034576416"/>
          <w:szCs w:val="18.70690345764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Social environment, cultural and linguistic factors that might  contribute to these behaviors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59375" w:line="246.22538566589355"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8.7069034576416"/>
          <w:szCs w:val="18.70690345764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In the initial survey: Trusted sources of knowledge/leadership on  health; opportunities for community engagement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380859375" w:line="246.22798919677734"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8.7069034576416"/>
          <w:szCs w:val="18.70690345764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Geographic differences in people’s participation in response  activities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59375" w:line="246.22798919677734"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8.7069034576416"/>
          <w:szCs w:val="18.70690345764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Opportunities for community engagement in each geographic  area  </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3603515625" w:line="246.22798919677734"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8.7069034576416"/>
          <w:szCs w:val="18.70690345764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Any insights into community engagement or behavior change  strategies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5937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sectPr>
          <w:type w:val="continuous"/>
          <w:pgSz w:h="15840" w:w="12240" w:orient="portrait"/>
          <w:pgMar w:bottom="1365.6001281738281" w:top="362.39990234375" w:left="1980.2749633789062" w:right="1808.46923828125" w:header="0" w:footer="720"/>
          <w:cols w:equalWidth="0" w:num="2">
            <w:col w:space="0" w:w="4240"/>
            <w:col w:space="0" w:w="4240"/>
          </w:cols>
        </w:sectPr>
      </w:pPr>
      <w:r w:rsidDel="00000000" w:rsidR="00000000" w:rsidRPr="00000000">
        <w:rPr>
          <w:rFonts w:ascii="Noto Sans Symbols" w:cs="Noto Sans Symbols" w:eastAsia="Noto Sans Symbols" w:hAnsi="Noto Sans Symbols"/>
          <w:b w:val="0"/>
          <w:i w:val="0"/>
          <w:smallCaps w:val="0"/>
          <w:strike w:val="0"/>
          <w:color w:val="000000"/>
          <w:sz w:val="18.7069034576416"/>
          <w:szCs w:val="18.70690345764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Any unintended consequences of response activities </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8.2122802734375" w:line="261.48545265197754" w:lineRule="auto"/>
        <w:ind w:left="1035.4850006103516" w:right="1369.9151611328125" w:firstLine="9.1146850585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Model surveys 1 and 2 are included with this guide. You can use one or both, and you can delete  sections that don’t meet your needs.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99853515625" w:line="240" w:lineRule="auto"/>
        <w:ind w:left="1311.7835235595703"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3.1 Four important points about using these survey instruments  </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4034423828125" w:line="259.35885429382324" w:lineRule="auto"/>
        <w:ind w:left="1030.513687133789" w:right="1048.26904296875" w:firstLine="11.60018920898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Limit survey questions to priority information needs – There is often a temptation to leave in  unneeded questions or to add more questions because the information may be interesting.  However, keep in mind that every additional question asked adds to the fatigue of respondents, and  this will reduce the quality of their responses. Also, keeping people longer than necessary to help  with the response is disrespectful of their time. In addition, overly long surveys add burden to the  data cleaning and analysis process. Limit your questions to only those items that will help you  answer priority questions and thus result in meaningful action during the response.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10107421875" w:line="262.64299392700195" w:lineRule="auto"/>
        <w:ind w:left="1032.6068878173828" w:right="1019.407958984375" w:firstLine="3.49960327148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Use questionnaires that are written in respondents’ native language – Questions should be  asked in the language that respondents are most comfortable speaking, and the written form should  be in that language. It is not a good idea to have the survey in French or English and have the  interviewers translate each question verbally as they ask each question. You will not know exactly  what the interviewer has said, and so you will not know what the answer really means.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8636474609375" w:line="262.41116523742676" w:lineRule="auto"/>
        <w:ind w:left="1030.741958618164" w:right="1052.193603515625" w:firstLine="5.17929077148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Pilot test all questionnaires– Before you begin data collection, you will need to have your data  collectors try the survey out with some volunteers to make sure that the questions can be  understood easily, and to determine if changes in response options are needed. This is true even if  you use the questionnaires provided in the toolkit. Every community is different. Pilot testing will be  an opportunity for interviewers to practice using the survey, to understand how long it takes, and to  practice recording responses.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06353759765625" w:line="263.7997627258301" w:lineRule="auto"/>
        <w:ind w:left="1040.0447845458984" w:right="1132.137451171875" w:hanging="9.1146850585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Make sure to include a method for tracking when people refuse to participate or are not at  home – Tracking this information is important because you need it to calculate survey participation  rates.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3.8641357421875" w:line="240" w:lineRule="auto"/>
        <w:ind w:left="0" w:right="982.6647949218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260284423828" w:lineRule="auto"/>
        <w:ind w:left="1712.2833251953125" w:right="1719.2120361328125" w:hanging="336.3278198242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data collectors are using tablets, you can make it easy for them to note every time  someone refuses or is not at home by including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849609375" w:line="240.65869331359863" w:lineRule="auto"/>
        <w:ind w:left="1707.3117065429688" w:right="1213.9337158203125" w:firstLine="10.35751342773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“refused” and “no one at home” check boxes at the beginning of the questionnaire. When  these are checked, the survey is complete.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456298828125" w:line="244.1301727294922" w:lineRule="auto"/>
        <w:ind w:left="1707.3123168945312" w:right="1074.246826171875" w:hanging="331.3563537597656"/>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data collectors are using paper surveys, you can give them a separate notebook to record  whether someone refuses or is not at home. This will save paper because they will not need  to use an entire paper survey with just “refused” or “no one at home” checked.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943359375" w:line="262.5457191467285" w:lineRule="auto"/>
        <w:ind w:left="1032.5849151611328" w:right="1173.2025146484375" w:firstLine="279.198608398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3.2 Option A. Using one or more survey instruments as they are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the information that you need is consistent with questionnaire #1 or questionnaire #2, shown  above (table 5), then you can use one of the survey questionnaires from the toolkit. These two  surveys are provided in French, Kiswahili, Kinande, and Lingala. You can skip Sections 3.3 and 3.4,  which describe adapting or modifying the survey questionnaire, and move on to Section 3.5, which  describes testing the questionnaire with volunteers.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80126953125" w:line="262.37494468688965" w:lineRule="auto"/>
        <w:ind w:left="1030.5133819580078" w:right="1069.656982421875" w:firstLine="281.270141601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3.3 Option B. Modifying one or more survey instruments by removing questions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When you read Table 3, if you decide that you want to use one or more of the model surveys but  there are portions of the questionnaire that you do not need, you can simply remove those  questions from the questionnaire before you pilot test it. Remember, it is important to keep the  questionnaire as short as possible so that respondents don’t get tired or annoyed, and so they don’t  start giving answers that are not accurate. Make sure to check each question you plan to include to  be sure it is really needed.  </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2657470703125" w:line="262.0996570587158" w:lineRule="auto"/>
        <w:ind w:left="1032.5849151611328" w:right="1040.71044921875" w:firstLine="279.198608398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3.4 Option C. Modifying one or more survey instruments by adding questions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you need information that neither survey provides, you may want to add questions to the  questionnaire. This must be done carefully, because there are many ways in which questions can go  wrong and not give you the information you need, or worse, provide incorrect or misleading  information. For example, the following table shows some of the most common mistakes that make  questions really challenging to answer: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8646240234375" w:line="410.6234550476074" w:lineRule="auto"/>
        <w:ind w:left="1491.641845703125" w:right="1442.969970703125" w:firstLine="0"/>
        <w:jc w:val="center"/>
        <w:rPr>
          <w:rFonts w:ascii="Arial" w:cs="Arial" w:eastAsia="Arial" w:hAnsi="Arial"/>
          <w:b w:val="0"/>
          <w:i w:val="0"/>
          <w:smallCaps w:val="0"/>
          <w:strike w:val="0"/>
          <w:color w:val="000000"/>
          <w:sz w:val="18.7069034576416"/>
          <w:szCs w:val="18.7069034576416"/>
          <w:u w:val="none"/>
          <w:shd w:fill="auto" w:val="clear"/>
          <w:vertAlign w:val="baseline"/>
        </w:rPr>
        <w:sectPr>
          <w:type w:val="continuous"/>
          <w:pgSz w:h="15840" w:w="12240" w:orient="portrait"/>
          <w:pgMar w:bottom="1365.6001281738281" w:top="362.39990234375" w:left="844.7904205322266" w:right="854.4091796875" w:header="0" w:footer="720"/>
          <w:cols w:equalWidth="0" w:num="1">
            <w:col w:space="0" w:w="10540.800399780273"/>
          </w:cols>
        </w:sect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Table 4. Common mistakes creating survey questions that result in inaccurate responses  </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How it affects the  </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2944335937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Question Problem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66256713867188"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data or the  respondent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66256713867188"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sectPr>
          <w:type w:val="continuous"/>
          <w:pgSz w:h="15840" w:w="12240" w:orient="portrait"/>
          <w:pgMar w:bottom="1365.6001281738281" w:top="362.39990234375" w:left="2577.68798828125" w:right="1903.60107421875" w:header="0" w:footer="720"/>
          <w:cols w:equalWidth="0" w:num="3">
            <w:col w:space="0" w:w="2600"/>
            <w:col w:space="0" w:w="2600"/>
            <w:col w:space="0" w:w="2600"/>
          </w:cols>
        </w:sect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What can be done to solve the  problem  </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354492187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“How would your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90551757812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coworkers/family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904541015625" w:line="244.9449634552002"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members rate their fear  of getting Ebola (on a  scale of 1 to 10)?”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4.6356201171875" w:line="244.9449634552002"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“If a person with Ebola  goes immediately to a  health facility, will  </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3608398437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he/she reduce the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90301513671875" w:line="244.9449634552002"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chance of spreading it to  family or people living  with him/her?” </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20156860351562"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This question asks two  questions at the same  time: The person’s  coworkers might have a  very different rating of  fear than the family.  </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4.03564453125" w:line="246.22764587402344"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This question pressures  the respondent to  </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358154296875" w:line="246.2275600433349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answer the question a  certain way. In this case,  the pressure is subtle,  but it’s clear from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3596801757812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reading the question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9451065063476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You don’t know  which question  the person has  </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3577880859375" w:line="244.9451065063476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answered. It may  also frustrate the  respondent.  </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4.2355346679688" w:line="246.22764587402344"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You may not get  an accurate  </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358154296875" w:line="246.22758865356445"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answer. It may  also frustrate the  respondent.  </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26562690734863"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Split the question into two  questions or reword it so that  that it refers only to one person  (e.g. “How would your closest  family member rate their fear of  getting Ebola on a scale of 1 to  10? (with 1 meaning not at all  afraid and 10 meaning extremely  afraid”) </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861572265625" w:line="245.37251472473145"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sectPr>
          <w:type w:val="continuous"/>
          <w:pgSz w:h="15840" w:w="12240" w:orient="portrait"/>
          <w:pgMar w:bottom="1365.6001281738281" w:top="362.39990234375" w:left="1976.1532592773438" w:right="1827.945556640625" w:header="0" w:footer="720"/>
          <w:cols w:equalWidth="0" w:num="4">
            <w:col w:space="0" w:w="2120"/>
            <w:col w:space="0" w:w="2120"/>
            <w:col w:space="0" w:w="2120"/>
            <w:col w:space="0" w:w="2120"/>
          </w:cols>
        </w:sect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Reword the question. For  example, ask, “What would be  the benefits of a person with EVD  going to an Ebola treatment  facility?” and then in a separate  question ask, ““What would be  the disadvantages of a person </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24713134765625" w:line="240" w:lineRule="auto"/>
        <w:ind w:left="0" w:right="982.6647949218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sectPr>
          <w:type w:val="continuous"/>
          <w:pgSz w:h="15840" w:w="12240" w:orient="portrait"/>
          <w:pgMar w:bottom="1365.6001281738281" w:top="362.39990234375" w:left="844.7904205322266" w:right="854.4091796875" w:header="0" w:footer="720"/>
          <w:cols w:equalWidth="0" w:num="1">
            <w:col w:space="0" w:w="10540.800399780273"/>
          </w:cols>
        </w:sect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22798919677734"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what the “right” answer  is.  </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22798919677734"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sectPr>
          <w:type w:val="continuous"/>
          <w:pgSz w:h="15840" w:w="12240" w:orient="portrait"/>
          <w:pgMar w:bottom="1365.6001281738281" w:top="362.39990234375" w:left="1972.789306640625" w:right="2329.80224609375" w:header="0" w:footer="720"/>
          <w:cols w:equalWidth="0" w:num="2">
            <w:col w:space="0" w:w="3980"/>
            <w:col w:space="0" w:w="3980"/>
          </w:cols>
        </w:sect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with EVD going to an Ebola  treatment facility?”  </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4716796875" w:line="241.09846115112305"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“What timeframe is  optimal for the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3291015625" w:line="245.71477890014648"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observation of a person  suspected of having  contracted Ebola virus  disease or of having  contact with a suspected  case?” </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35302734375" w:line="246.2266731262207"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“What is your primary  occupation?  </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3754882812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1. Farmer  </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9106445312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2. Taxi/bus driver  </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899414062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3. Trader  </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9106445312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4. Unemployed  </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9106445312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5. Student  </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8984375" w:line="243.6632251739502"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6. Ebola response staff  7. Health staff  </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35229492187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(nurse/pharmacist  </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90551757812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doctor/traditional  </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90551757812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healer)  </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90454101562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8. Other (specify)”  </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This question uses  </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9125976562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language that  </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8984375" w:line="246.22798919677734"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respondents might not  understand.  </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1.236572265625" w:line="246.2266731262207"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The question has a  confusing set of  </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3632812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response options  </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91064453125" w:line="244.9449634552002"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because some people  might fall into more than  one occupational  </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36083984375" w:line="244.94559288024902"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category. For example, a  person could be both be  a fisherman and  </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354736328125" w:line="244.94510650634766"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unemployed. A person  could also be a health  staff member who is  employed by the Ebola  response.  </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This will both  </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9125976562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irritate the  </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8984375" w:line="244.94559288024902"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respondent and  lead to inaccurate  information.  </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4.23583984375" w:line="246.2266731262207"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This will lead to  inaccurate  </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37548828125" w:line="244.9449634552002"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information and  may irritate the  respondent.  </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6886157989502"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Reword using simpler language.  For example, ask, “How many  days will a health agent need to  visit someone who has touched  or been close to a person with  Ebola?”  </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036865234375" w:line="246.22733116149902"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Reword the question so that only  one option could be chosen. For  example, “What are you  </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35107421875" w:line="245.20182609558105"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sectPr>
          <w:type w:val="continuous"/>
          <w:pgSz w:h="15840" w:w="12240" w:orient="portrait"/>
          <w:pgMar w:bottom="1365.6001281738281" w:top="362.39990234375" w:left="1977.0877075195312" w:right="1844.708251953125" w:header="0" w:footer="720"/>
          <w:cols w:equalWidth="0" w:num="4">
            <w:col w:space="0" w:w="2120"/>
            <w:col w:space="0" w:w="2120"/>
            <w:col w:space="0" w:w="2120"/>
            <w:col w:space="0" w:w="2120"/>
          </w:cols>
        </w:sect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currently spending the majority  of your days doing? Select one  answer.” Also, you could change  response #7 to say, “Health staff  NOT involved with the Ebola  response.”  </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3.319091796875" w:line="240" w:lineRule="auto"/>
        <w:ind w:left="1445.193099975586" w:right="0" w:firstLine="0"/>
        <w:jc w:val="left"/>
        <w:rPr>
          <w:rFonts w:ascii="Arial" w:cs="Arial" w:eastAsia="Arial" w:hAnsi="Arial"/>
          <w:b w:val="0"/>
          <w:i w:val="0"/>
          <w:smallCaps w:val="0"/>
          <w:strike w:val="0"/>
          <w:color w:val="1f3763"/>
          <w:sz w:val="22.538379669189453"/>
          <w:szCs w:val="22.538379669189453"/>
          <w:u w:val="none"/>
          <w:shd w:fill="auto" w:val="clear"/>
          <w:vertAlign w:val="baseline"/>
        </w:rPr>
      </w:pPr>
      <w:r w:rsidDel="00000000" w:rsidR="00000000" w:rsidRPr="00000000">
        <w:rPr>
          <w:rFonts w:ascii="Arial" w:cs="Arial" w:eastAsia="Arial" w:hAnsi="Arial"/>
          <w:b w:val="0"/>
          <w:i w:val="0"/>
          <w:smallCaps w:val="0"/>
          <w:strike w:val="0"/>
          <w:color w:val="1f3763"/>
          <w:sz w:val="22.538379669189453"/>
          <w:szCs w:val="22.538379669189453"/>
          <w:u w:val="none"/>
          <w:shd w:fill="auto" w:val="clear"/>
          <w:vertAlign w:val="baseline"/>
          <w:rtl w:val="0"/>
        </w:rPr>
        <w:t xml:space="preserve">3.4.1 Key concepts of survey design  </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4136962890625" w:line="261.4860248565674" w:lineRule="auto"/>
        <w:ind w:left="1042.735366821289" w:right="1095.6591796875" w:firstLine="1.8643188476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you are going to add questions or modify the surveys, it may be helpful to review some important  principles of survey design.  </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86279296875" w:line="243.5522747039795" w:lineRule="auto"/>
        <w:ind w:left="1104.1284942626953" w:right="1098.927001953125" w:hanging="59.32174682617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Introducing the question: It is important that the respondent always understand what they are  being asked. In some cases, this requires some introduction to the question. This introduction can  be needed at the beginning of the survey, at the beginning of a new section, or when introducing a  question that might be complex. Here is an example of a question that requires a brief  introduction:  </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5791015625" w:line="262.2571563720703" w:lineRule="auto"/>
        <w:ind w:left="1369.2941284179688" w:right="1138.67919921875" w:firstLine="6.4492797851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“Introduction: During an Ebola outbreak, health authorities stop the spread of the disease by  identifying everyone who has touched or been near someone with Ebola, and by visiting them  every day for 21 days to make sure they don’t develop Ebola disease. Question: Have you been  followed for 21 days after possible contact with someone with Ebola?”  </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597412109375" w:line="262.25695610046387" w:lineRule="auto"/>
        <w:ind w:left="1030.4828643798828" w:right="1055.106201171875" w:firstLine="14.08630371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this simple explanation of contact tracing wasn’t provided, the respondent might not know what  they were being asked by the question. Orienting respondents puts them at ease, and improves the  quality of the response. However, introductions need to be tested with audiences, because  sometimes introductions that are too long or too abstract create confusion.  </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19659423828125" w:line="243.55198860168457" w:lineRule="auto"/>
        <w:ind w:left="1099.7652435302734" w:right="1006.947021484375" w:hanging="60.99624633789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2.How well the question captures the concept of interest: The main reason we ask colleagues and  community volunteers to give feedback on questions is that sometimes we may not notice that a  question doesn’t actually measure what we think it measures. For example, the following question  measures whether a person’s practice is to avoid funerals, when what you really want to measure is  whether the person is avoiding touching the deceased as part of a funeral: </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1.7568969726562" w:line="240" w:lineRule="auto"/>
        <w:ind w:left="0" w:right="982.6647949218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8  </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9.2699432373047"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“What steps can a person take to avoid becoming infected with Ebola?  </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259765625" w:line="240" w:lineRule="auto"/>
        <w:ind w:left="1721.603012084961"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Avoid funerals  </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715.5968475341797"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[Other response options]”  </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25927734375" w:line="262.25695610046387" w:lineRule="auto"/>
        <w:ind w:left="1028.6475372314453" w:right="1035.5615234375" w:hanging="2.280120849609375"/>
        <w:jc w:val="both"/>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problem with this question is that during an Ebola response, when safe and dignified burials (  </w:t>
      </w:r>
      <w:r w:rsidDel="00000000" w:rsidR="00000000" w:rsidRPr="00000000">
        <w:rPr>
          <w:rFonts w:ascii="Arial" w:cs="Arial" w:eastAsia="Arial" w:hAnsi="Arial"/>
          <w:b w:val="0"/>
          <w:i w:val="0"/>
          <w:smallCaps w:val="0"/>
          <w:strike w:val="0"/>
          <w:color w:val="0563c1"/>
          <w:sz w:val="20.734708786010742"/>
          <w:szCs w:val="20.734708786010742"/>
          <w:u w:val="single"/>
          <w:shd w:fill="auto" w:val="clear"/>
          <w:vertAlign w:val="baseline"/>
          <w:rtl w:val="0"/>
        </w:rPr>
        <w:t xml:space="preserve">https://www.who.int/publications/i/item/WHO-EVD-Guidance-Burials-14.2</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are typically offered,  family members do NOT touch the deceased individual. So the person might NOT report that they  are avoiding funerals yet still be following appropriate self-protection practices. A better question to  </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96240234375" w:line="240" w:lineRule="auto"/>
        <w:ind w:left="0" w:right="0"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capture whether the person is avoiding touching the deceased individual during a funeral would be:  </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4248046875" w:line="263.79979133605957" w:lineRule="auto"/>
        <w:ind w:left="1702.3532104492188" w:right="1742.0404052734375" w:hanging="323.0854797363281"/>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“What steps can a person take to protect themselves against being infected with Ebola?  </w:t>
      </w: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Avoid touching the body of the deceased, either at a funeral or any other time  </w:t>
      </w: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[Other response options]”  </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062255859375" w:line="261.4849090576172" w:lineRule="auto"/>
        <w:ind w:left="1042.7545928955078" w:right="1335.634765625" w:hanging="6.858520507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w:t>
      </w:r>
      <w:r w:rsidDel="00000000" w:rsidR="00000000" w:rsidRPr="00000000">
        <w:rPr>
          <w:rFonts w:ascii="Arial" w:cs="Arial" w:eastAsia="Arial" w:hAnsi="Arial"/>
          <w:b w:val="0"/>
          <w:i w:val="0"/>
          <w:smallCaps w:val="0"/>
          <w:strike w:val="0"/>
          <w:color w:val="ffffff"/>
          <w:sz w:val="20.734708786010742"/>
          <w:szCs w:val="20.734708786010742"/>
          <w:u w:val="none"/>
          <w:shd w:fill="auto" w:val="clear"/>
          <w:vertAlign w:val="baseline"/>
          <w:rtl w:val="0"/>
        </w:rPr>
        <w:t xml:space="preserve">_</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Response options: Survey question responses can be set up in any number of ways. The table  below show five different response options for essentially the same question.  </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863037109375" w:line="240" w:lineRule="auto"/>
        <w:ind w:left="0" w:right="2839.431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Table 5. Response options for KAP survey questions  </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504150390625" w:line="240" w:lineRule="auto"/>
        <w:ind w:left="1812.097396850586" w:right="0" w:firstLine="0"/>
        <w:jc w:val="left"/>
        <w:rPr>
          <w:rFonts w:ascii="Arial" w:cs="Arial" w:eastAsia="Arial" w:hAnsi="Arial"/>
          <w:b w:val="0"/>
          <w:i w:val="0"/>
          <w:smallCaps w:val="0"/>
          <w:strike w:val="0"/>
          <w:color w:val="000000"/>
          <w:sz w:val="18.7069034576416"/>
          <w:szCs w:val="18.7069034576416"/>
          <w:u w:val="none"/>
          <w:shd w:fill="auto" w:val="clear"/>
          <w:vertAlign w:val="baseline"/>
        </w:rPr>
        <w:sectPr>
          <w:type w:val="continuous"/>
          <w:pgSz w:h="15840" w:w="12240" w:orient="portrait"/>
          <w:pgMar w:bottom="1365.6001281738281" w:top="362.39990234375" w:left="844.7904205322266" w:right="854.4091796875" w:header="0" w:footer="720"/>
          <w:cols w:equalWidth="0" w:num="1">
            <w:col w:space="0" w:w="10540.800399780273"/>
          </w:cols>
        </w:sect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Question Response options  </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90673828125" w:line="246.2266731262207"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1. If invited, would you agree to be  vaccinated against Ebola?  </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7158203125" w:line="243.66256713867188"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2. If invited, would you agree to be  vaccinated against EVD?  </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35546875" w:line="246.22733116149902"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3. If invited, would you agree to be  vaccinated against EVD?  </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65478515625" w:line="244.51749801635742"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4. How much do you agree with this  statement? “If invited, I would  agree to be vaccinated against  EVD.”*  </w:t>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683349609375" w:line="246.22733116149902"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5. If invited, would you agree to be  vaccinated against EVD?  </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____[</w:t>
      </w:r>
      <w:r w:rsidDel="00000000" w:rsidR="00000000" w:rsidRPr="00000000">
        <w:rPr>
          <w:rFonts w:ascii="Arial" w:cs="Arial" w:eastAsia="Arial" w:hAnsi="Arial"/>
          <w:b w:val="0"/>
          <w:i w:val="0"/>
          <w:smallCaps w:val="0"/>
          <w:strike w:val="0"/>
          <w:color w:val="000000"/>
          <w:sz w:val="18.7069034576416"/>
          <w:szCs w:val="18.7069034576416"/>
          <w:u w:val="single"/>
          <w:shd w:fill="auto" w:val="clear"/>
          <w:vertAlign w:val="baseline"/>
          <w:rtl w:val="0"/>
        </w:rPr>
        <w:t xml:space="preserve">free text response written</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]_____  </w:t>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0898437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Yes / no  </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906494140625" w:line="246.22733116149902"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Definitely not / probably not / unsure / probably yes / definitely  yes  </w:t>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65478515625" w:line="246.22733116149902"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Strongly disagree / strongly disagree / neither agree nor  disagree / somewhat agree / strongly agree  </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2.835693359375" w:line="245.58646202087402"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sectPr>
          <w:type w:val="continuous"/>
          <w:pgSz w:h="15840" w:w="12240" w:orient="portrait"/>
          <w:pgMar w:bottom="1365.6001281738281" w:top="362.39990234375" w:left="2315.497589111328" w:right="1844.234619140625" w:header="0" w:footer="720"/>
          <w:cols w:equalWidth="0" w:num="2">
            <w:col w:space="0" w:w="4060"/>
            <w:col w:space="0" w:w="4060"/>
          </w:cols>
        </w:sect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No, I have already been vaccinated / No, I don’t trust the  response / No, my family would not approve / No, other reason  / Yes, I believe it would protect me / Yes, I believe it would  protect my family / Yes, I will do what health authorities  recommend.  </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688232421875" w:line="262.5611972808838" w:lineRule="auto"/>
        <w:ind w:left="1034.609146118164" w:right="1176.3214111328125" w:firstLine="5.59295654296875"/>
        <w:jc w:val="left"/>
        <w:rPr>
          <w:rFonts w:ascii="Arial" w:cs="Arial" w:eastAsia="Arial" w:hAnsi="Arial"/>
          <w:b w:val="0"/>
          <w:i w:val="0"/>
          <w:smallCaps w:val="0"/>
          <w:strike w:val="0"/>
          <w:color w:val="000000"/>
          <w:sz w:val="16.903549194335938"/>
          <w:szCs w:val="16.903549194335938"/>
          <w:u w:val="none"/>
          <w:shd w:fill="auto" w:val="clear"/>
          <w:vertAlign w:val="baseline"/>
        </w:rPr>
      </w:pPr>
      <w:r w:rsidDel="00000000" w:rsidR="00000000" w:rsidRPr="00000000">
        <w:rPr>
          <w:rFonts w:ascii="Arial" w:cs="Arial" w:eastAsia="Arial" w:hAnsi="Arial"/>
          <w:b w:val="0"/>
          <w:i w:val="0"/>
          <w:smallCaps w:val="0"/>
          <w:strike w:val="0"/>
          <w:color w:val="000000"/>
          <w:sz w:val="16.903549194335938"/>
          <w:szCs w:val="16.903549194335938"/>
          <w:u w:val="none"/>
          <w:shd w:fill="auto" w:val="clear"/>
          <w:vertAlign w:val="baseline"/>
          <w:rtl w:val="0"/>
        </w:rPr>
        <w:t xml:space="preserve">*This is type of “how much do you agree” (Likert scale) question is used in many surveys in the United States and other  industrialized countries. However, it is unclear how well this type of question will be understood in other languages and  cultural contexts. We urge extreme caution and extensive pilot testing of any questions using this type of response scale.  </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5338134765625" w:line="263.0284309387207" w:lineRule="auto"/>
        <w:ind w:left="1030.5127716064453" w:right="1239.2877197265625" w:firstLine="0.4148864746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Structure of response options: In addition to the way that the response options are structured,  for multiple choice response sets (question format #5 above), there are also a variety of ways that  these response options may be offered to respondents. For example, any of the following can be  used:  </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3074951171875" w:line="242.9732608795166" w:lineRule="auto"/>
        <w:ind w:left="1713.3187866210938" w:right="1597.078857421875" w:hanging="338.39965820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 All response options may be read to the respondent, and they are asked to select one  answer.  </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687255859375" w:line="242.9732608795166" w:lineRule="auto"/>
        <w:ind w:left="1713.3197021484375" w:right="1177.3431396484375" w:hanging="332.1852111816406"/>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b) All response options may be read to the respondent, and they are asked to select all of the  answers that apply.  </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7275390625" w:line="242.9732608795166" w:lineRule="auto"/>
        <w:ind w:left="1713.3206176757812" w:right="1455.4595947265625" w:hanging="338.6068725585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c) They may be asked to answer in their own words, and the interviewer has to select one  answer that best describes the respondent’s response.  </w:t>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687255859375" w:line="242.97357559204102" w:lineRule="auto"/>
        <w:ind w:left="1719.5382690429688" w:right="1035.723876953125" w:hanging="344.2001342773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 They may be asked to answer in their own words, and the interviewer has to select all of the  possible answers that apply. </w:t>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9.8570251464844" w:line="240" w:lineRule="auto"/>
        <w:ind w:left="0" w:right="982.6647949218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9  </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8738784790039" w:lineRule="auto"/>
        <w:ind w:left="1036.520767211914" w:right="1040.469970703125" w:firstLine="8.0789184570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In order not to influence the respondent’s answer, options c and d above are frequently used with  KAP surveys in DRC. However, we recommend that with these type of response options, a blank line  also be provided to the interviewer to write out the verbatim response first. This allows the  interviewer to save time by reviewing the open-ended response after the interview is complete, and  it allows the field supervisor to review the coding choices made by the interviewer to ensure  accuracy.  </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6640625" w:line="262.8071880340576" w:lineRule="auto"/>
        <w:ind w:left="1030.9349822998047" w:right="1026.397705078125" w:hanging="3.735961914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5. Lead up and follow-up questions: For questions in the example above, you will also want to  consider the possible value of additional information that might make the response more useful. For  example, it might be useful to know whether a person has already been vaccinated (thus this  question might not apply), or whether the person has had any interaction with vaccination teams or  other response teams that might influence their opinion. You might also want to consider asking  follow-up questions about why a person would or would not agree to be vaccinated. Before adding  any of these additional questions, consider whether they would make the survey unmanageably  long.  </w:t>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12255859375" w:line="262.64296531677246" w:lineRule="auto"/>
        <w:ind w:left="1030.5188751220703" w:right="985.814208984375" w:firstLine="5.180664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 Skip patterns: One way to reduce the time respondents spend answering unnecessary questions  is through skip patterns. A skip pattern is when the next question is either asked or skipped,  depending on the respondent’s answer. For example, if the person responds “yes” to the question  “If invited, would you agree to be vaccinated against EVD?” and the follow-up question is “If no, why  not?” the interviewer would be instructed to skip that question. This is faster and makes more sense  to both the interviewer and the respondent. However, with paper surveys, you also have to be  careful that there are not too many skip patterns and that they are clear and easy for interviewers to follow. Confusing survey forms can add a lot of time to the interview (while the interviewer tries to read the directions) and can result in loss of important information.  </w:t>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001220703125" w:line="484.9624443054199" w:lineRule="auto"/>
        <w:ind w:left="1311.783447265625" w:right="2594.11804199218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3.5 Summary: steps in modifying one or more survey instruments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Table 6. Steps to follow when modifying a model survey  </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579833984375" w:line="244.13060188293457" w:lineRule="auto"/>
        <w:ind w:left="1813.92333984375" w:right="1669.7808837890625" w:hanging="329.9067687988281"/>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Identify the parts of the model surveys that you want to keep because they match  up with your information needs. Delete the rest (leaving the introduction, informed  consent, and refused/not at home sections).  </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751953125" w:line="245.28728485107422" w:lineRule="auto"/>
        <w:ind w:left="1814.1305541992188" w:right="2043.7542724609375" w:hanging="336.121215820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Look through the Ebola KAP survey question bank for questions that meet your  additional information needs.  </w:t>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806884765625" w:line="240" w:lineRule="auto"/>
        <w:ind w:left="1476.7670440673828"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Create your own questions where needed.  </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542724609375" w:line="244.1305160522461" w:lineRule="auto"/>
        <w:ind w:left="1471.173095703125" w:right="1750.0933837890625" w:hanging="5.38589477539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Review your questions to be sure avoid the common mistakes described in Table 6. 5. Select your response options. Look at existing questions on the survey or in the  question bank for examples.  </w:t>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751953125" w:line="242.97297477722168" w:lineRule="auto"/>
        <w:ind w:left="1820.3457641601562" w:right="1693.3575439453125" w:hanging="343.1643676757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 Decide how you want your response options structured (see section 4 “structure of  response options,” above).  </w:t>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748291015625" w:line="242.97357559204102" w:lineRule="auto"/>
        <w:ind w:left="1810.196533203125" w:right="1702.8790283203125" w:hanging="333.842773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Include all of the questions in your draft survey and prepare to pilot test the survey  with some volunteers in your office.  </w:t>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6650390625" w:line="242.9732608795166" w:lineRule="auto"/>
        <w:ind w:left="1808.1259155273438" w:right="1664.1534423828125" w:hanging="333.4284973144531"/>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8. Share the draft with your team and any available colleagues with survey experience  to get feedback </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6.2567138671875"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10  </w:t>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41.4923858642578"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Recommended reading  </w:t>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259765625" w:line="256.8574047088623" w:lineRule="auto"/>
        <w:ind w:left="1375.953369140625" w:right="1304.5880126953125" w:hanging="347.30438232421875"/>
        <w:jc w:val="left"/>
        <w:rPr>
          <w:rFonts w:ascii="Arial" w:cs="Arial" w:eastAsia="Arial" w:hAnsi="Arial"/>
          <w:b w:val="0"/>
          <w:i w:val="0"/>
          <w:smallCaps w:val="0"/>
          <w:strike w:val="0"/>
          <w:color w:val="0563c1"/>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following articles on developing high-quality survey questions may be helpful:  </w:t>
      </w: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Martin, E. (2006). Survey questionnaire construction (Survey Methodology #2006-13). US  Census Bureau. </w:t>
      </w:r>
      <w:r w:rsidDel="00000000" w:rsidR="00000000" w:rsidRPr="00000000">
        <w:rPr>
          <w:rFonts w:ascii="Arial" w:cs="Arial" w:eastAsia="Arial" w:hAnsi="Arial"/>
          <w:b w:val="0"/>
          <w:i w:val="0"/>
          <w:smallCaps w:val="0"/>
          <w:strike w:val="0"/>
          <w:color w:val="0563c1"/>
          <w:sz w:val="20.734708786010742"/>
          <w:szCs w:val="20.734708786010742"/>
          <w:u w:val="single"/>
          <w:shd w:fill="auto" w:val="clear"/>
          <w:vertAlign w:val="baseline"/>
          <w:rtl w:val="0"/>
        </w:rPr>
        <w:t xml:space="preserve">Survey Questionnaire Construction (census.gov)</w:t>
      </w:r>
      <w:r w:rsidDel="00000000" w:rsidR="00000000" w:rsidRPr="00000000">
        <w:rPr>
          <w:rFonts w:ascii="Arial" w:cs="Arial" w:eastAsia="Arial" w:hAnsi="Arial"/>
          <w:b w:val="0"/>
          <w:i w:val="0"/>
          <w:smallCaps w:val="0"/>
          <w:strike w:val="0"/>
          <w:color w:val="0563c1"/>
          <w:sz w:val="20.734708786010742"/>
          <w:szCs w:val="20.734708786010742"/>
          <w:u w:val="none"/>
          <w:shd w:fill="auto" w:val="clear"/>
          <w:vertAlign w:val="baseline"/>
          <w:rtl w:val="0"/>
        </w:rPr>
        <w:t xml:space="preserve"> </w:t>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09375" w:line="245.2877426147461" w:lineRule="auto"/>
        <w:ind w:left="1375.9661865234375" w:right="2086.3311767578125" w:firstLine="0"/>
        <w:jc w:val="center"/>
        <w:rPr>
          <w:rFonts w:ascii="Arial" w:cs="Arial" w:eastAsia="Arial" w:hAnsi="Arial"/>
          <w:b w:val="0"/>
          <w:i w:val="0"/>
          <w:smallCaps w:val="0"/>
          <w:strike w:val="0"/>
          <w:color w:val="0563c1"/>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Story, D.A. and Talt, A.R. (2019). Survey research. Anesthesiology, 130, 192-202.  </w:t>
      </w:r>
      <w:r w:rsidDel="00000000" w:rsidR="00000000" w:rsidRPr="00000000">
        <w:rPr>
          <w:rFonts w:ascii="Arial" w:cs="Arial" w:eastAsia="Arial" w:hAnsi="Arial"/>
          <w:b w:val="0"/>
          <w:i w:val="0"/>
          <w:smallCaps w:val="0"/>
          <w:strike w:val="0"/>
          <w:color w:val="0563c1"/>
          <w:sz w:val="20.734708786010742"/>
          <w:szCs w:val="20.734708786010742"/>
          <w:u w:val="single"/>
          <w:shd w:fill="auto" w:val="clear"/>
          <w:vertAlign w:val="baseline"/>
          <w:rtl w:val="0"/>
        </w:rPr>
        <w:t xml:space="preserve">https://anesthesiology.pubs.asahq.org/article.aspx?articleid=2723295</w:t>
      </w:r>
      <w:r w:rsidDel="00000000" w:rsidR="00000000" w:rsidRPr="00000000">
        <w:rPr>
          <w:rFonts w:ascii="Arial" w:cs="Arial" w:eastAsia="Arial" w:hAnsi="Arial"/>
          <w:b w:val="0"/>
          <w:i w:val="0"/>
          <w:smallCaps w:val="0"/>
          <w:strike w:val="0"/>
          <w:color w:val="0563c1"/>
          <w:sz w:val="20.734708786010742"/>
          <w:szCs w:val="20.734708786010742"/>
          <w:u w:val="none"/>
          <w:shd w:fill="auto" w:val="clear"/>
          <w:vertAlign w:val="baseline"/>
          <w:rtl w:val="0"/>
        </w:rPr>
        <w:t xml:space="preserve"> </w:t>
      </w:r>
    </w:p>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57275390625" w:line="242.97260284423828" w:lineRule="auto"/>
        <w:ind w:left="1713.7442016601562" w:right="1948.4063720703125" w:hanging="337.7778625488281"/>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Rattray, J. and Jones, M.C. (2005). Essential elements of questionnaire design and  development. Journal of Clinical Nursing, 16, 234–243  </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57373046875" w:line="240" w:lineRule="auto"/>
        <w:ind w:left="1719.544906616211" w:right="0" w:firstLine="0"/>
        <w:jc w:val="left"/>
        <w:rPr>
          <w:rFonts w:ascii="Arial" w:cs="Arial" w:eastAsia="Arial" w:hAnsi="Arial"/>
          <w:b w:val="0"/>
          <w:i w:val="0"/>
          <w:smallCaps w:val="0"/>
          <w:strike w:val="0"/>
          <w:color w:val="0563c1"/>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563c1"/>
          <w:sz w:val="20.734708786010742"/>
          <w:szCs w:val="20.734708786010742"/>
          <w:u w:val="single"/>
          <w:shd w:fill="auto" w:val="clear"/>
          <w:vertAlign w:val="baseline"/>
          <w:rtl w:val="0"/>
        </w:rPr>
        <w:t xml:space="preserve">https://onlinelibrary.wiley.com/doi/epdf/10.1111/j.1365-2702.2006.01573.x</w:t>
      </w:r>
      <w:r w:rsidDel="00000000" w:rsidR="00000000" w:rsidRPr="00000000">
        <w:rPr>
          <w:rFonts w:ascii="Arial" w:cs="Arial" w:eastAsia="Arial" w:hAnsi="Arial"/>
          <w:b w:val="0"/>
          <w:i w:val="0"/>
          <w:smallCaps w:val="0"/>
          <w:strike w:val="0"/>
          <w:color w:val="0563c1"/>
          <w:sz w:val="20.734708786010742"/>
          <w:szCs w:val="20.734708786010742"/>
          <w:u w:val="none"/>
          <w:shd w:fill="auto" w:val="clear"/>
          <w:vertAlign w:val="baseline"/>
          <w:rtl w:val="0"/>
        </w:rPr>
        <w:t xml:space="preserve"> </w:t>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7587890625" w:line="240" w:lineRule="auto"/>
        <w:ind w:left="1311.7835235595703"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3.6 Testing the draft questionnaire with volunteers  </w:t>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404052734375" w:line="262.4773693084717" w:lineRule="auto"/>
        <w:ind w:left="1028.6490631103516" w:right="1131.65283203125" w:firstLine="8.49319458007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Once you have created one or more draft surveys, you will need to test it with some volunteers.  This is especially important if you have designed new questions yourself. There is no substitute for  testing new questions, because you cannot know whether the questions you are asking are clear to  others or whether the response options and the instructions will be understood by others. Ideally  you should test your questions first in the language that they were written, and then again in other  languages. This is especially important in areas with language diversity, where tools must be  translated into relevant local languages. You should do this while the surveys are in their draft  stages, before you pilot test the final survey with the data collectors.  </w:t>
      </w:r>
    </w:p>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00732421875" w:line="262.77151107788086" w:lineRule="auto"/>
        <w:ind w:left="1030.717544555664" w:right="985.775146484375" w:firstLine="6.41983032226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One difference between this step of testing the draft survey and the later pilot testing of the final  survey (ideally carried out by the data collectors themselves), is that in this step the participants  don’t need to be people from the survey sample. While you do want them to match demographically  as much as possible, it is acceptable to use local health officials, health researchers, or other  individuals from the same nationality and culture as the people in the target community. It is  important that these volunteers not be involved with the development of the survey, since you  would like to know if the questions can be understood, without prior knowledge of your information  needs or the purpose of the survey. To test the survey, the field coordinator will identify 5-8 local  volunteers for the pilot. The pilot test can be done by phone if needed, and the entire procedure  should last no more than 1 day.  </w:t>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529052734375" w:line="240" w:lineRule="auto"/>
        <w:ind w:left="1044.5966339111328"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For each question, the field coordinator:  </w:t>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255859375" w:line="240" w:lineRule="auto"/>
        <w:ind w:left="1375.9525299072266"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Asks the volunteer respondent the question.  </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263671875" w:line="240" w:lineRule="auto"/>
        <w:ind w:left="1375.9529876708984"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Allows the volunteer respondent to answer and then asks:  </w:t>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2057.3070526123047"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Can you explain in your own words what was asked by this question?  </w:t>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2057.3104095458984"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How did you come up with your answer?  </w:t>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2057.3116302490234"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How confident are you in your answer?  </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257568359375" w:line="242.97357559204102" w:lineRule="auto"/>
        <w:ind w:left="1706.0626220703125" w:right="1122.12890625" w:hanging="330.1072692871094"/>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Asks follow-up questions about specific terms used in the question (for example: "What did  you understand the phrase ‘trusted sources of information’ to mean?”) </w:t>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65655517578125" w:line="261.48536682128906" w:lineRule="auto"/>
        <w:ind w:left="1030.5060577392578" w:right="1274.3804931640625" w:hanging="1.8643188476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field coordinator notes the phrases, questions, and nuances that caused difficulty and leads a  team discussion to determine how to revise the question.  </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86370849609375" w:line="262.2568702697754" w:lineRule="auto"/>
        <w:ind w:left="1042.728042602539" w:right="1076.85302734375" w:hanging="12.014770507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After finishing the interview, the volunteer respondent will provide feedback and suggestions  regarding meanings conveyed and order of questions. The field coordinator will compile the  researchers' feedback to rework the questionnaire where needed. The revised questionnaire will be  reviewed and approved by the project lead. </w:t>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3.9970397949219"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11  </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1.7835235595703"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3.7 Ethical considerations  </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0263671875" w:line="262.80747413635254" w:lineRule="auto"/>
        <w:ind w:left="1030.7353973388672" w:right="1027.5439453125" w:firstLine="13.86428833007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Ethical research means that the safety, rights, and dignity of community members are always a  priority. First and foremost, any data collection done in a community should be for the purpose of  helping the community,</w:t>
      </w:r>
      <w:r w:rsidDel="00000000" w:rsidR="00000000" w:rsidRPr="00000000">
        <w:rPr>
          <w:rFonts w:ascii="Arial" w:cs="Arial" w:eastAsia="Arial" w:hAnsi="Arial"/>
          <w:b w:val="0"/>
          <w:i w:val="0"/>
          <w:smallCaps w:val="0"/>
          <w:strike w:val="0"/>
          <w:color w:val="000000"/>
          <w:sz w:val="21.786785125732422"/>
          <w:szCs w:val="21.786785125732422"/>
          <w:u w:val="none"/>
          <w:shd w:fill="auto" w:val="clear"/>
          <w:vertAlign w:val="superscript"/>
          <w:rtl w:val="0"/>
        </w:rPr>
        <w:t xml:space="preserve">1</w:t>
      </w:r>
      <w:r w:rsidDel="00000000" w:rsidR="00000000" w:rsidRPr="00000000">
        <w:rPr>
          <w:rFonts w:ascii="Arial" w:cs="Arial" w:eastAsia="Arial" w:hAnsi="Arial"/>
          <w:b w:val="0"/>
          <w:i w:val="0"/>
          <w:smallCaps w:val="0"/>
          <w:strike w:val="0"/>
          <w:color w:val="000000"/>
          <w:sz w:val="13.072071075439453"/>
          <w:szCs w:val="13.07207107543945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and it should be conducted in a way that maintains privacy, does no  physical or social harm to anyone, and respects the right of individuals to decide whether to  participate without pressure. Adherence to high ethical standards is particularly important during an Ebola outbreak, since there is likely to be increased community tension and suspicion, increased  demands on community resources, strangers entering the community, and the potential for  violence. To ensure that ethical principles are followed, you will need to take the following steps:  </w:t>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20556640625" w:line="245.2877426147461" w:lineRule="auto"/>
        <w:ind w:left="1369.3423461914062" w:right="1215.61767578125" w:hanging="324.520874023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Make sure that purpose of the data collection is clear and that survey results are actually used  for action that helps the community reduce the Ebola outbreak.  </w:t>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85693359375" w:line="242.97320365905762" w:lineRule="auto"/>
        <w:ind w:left="1368.9309692382812" w:right="1082.191162109375" w:hanging="330.1138305664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Limit the number of KAP survey participants to the minimum necessary to ensure validity, and  keep the survey’s length reasonable to ensure you get the information you need and do not put  too heavy a burden on respondents.  </w:t>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65625" w:line="240" w:lineRule="auto"/>
        <w:ind w:left="1037.5748443603516"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Make sure that informed consent is properly done:  </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25927734375" w:line="243.5522747039795" w:lineRule="auto"/>
        <w:ind w:left="2045.9384155273438" w:right="1175.5694580078125" w:hanging="327.0071411132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At the beginning of the survey, prospective respondents should be informed about the  survey purpose and how it is meant to help their community. They also should be  assured that if they choose to participate in the survey, you will protect their privacy  AND that they are free to decline to participate in the entire survey or to refuse to  answer any question during the survey with no negative consequences.  </w:t>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7576904296875" w:line="242.97391891479492" w:lineRule="auto"/>
        <w:ind w:left="2045.7345581054688" w:right="1141.71630859375" w:hanging="326.8002319335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Data collectors will need a script to read to prospective participants at the beginning of  the interview to be sure that informed consent is clearly communicated. They will also  be trained how to respond if prospective participants decline to participate or have  questions.  </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65625" w:line="242.97391891479492" w:lineRule="auto"/>
        <w:ind w:left="1379.085693359375" w:right="1360.3509521484375" w:hanging="347.1005249023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During their training, emphasize to data collectors that ethical research goes beyond simply  reading the informed consent document. Through training, data collectors also will learn the  importance of:  </w:t>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573974609375" w:line="240" w:lineRule="auto"/>
        <w:ind w:left="2052.778854370117"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Conducting the survey in a private locale if possible.  </w:t>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258544921875" w:line="242.97391891479492" w:lineRule="auto"/>
        <w:ind w:left="2389.0890502929688" w:right="1324.1571044921875" w:hanging="336.3278198242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Respecting participants’ right to decline participation, skip a question, or end the  survey.  </w:t>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56787109375" w:line="240" w:lineRule="auto"/>
        <w:ind w:left="2052.761764526367"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Treating respondents with respect at all times.  </w:t>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263671875" w:line="245.28785705566406" w:lineRule="auto"/>
        <w:ind w:left="2390.125732421875" w:right="1333.08349609375" w:hanging="337.3635864257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Using language that conveys respect and does not influence respondents’ survey  answers.  </w:t>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7891845703125" w:line="240" w:lineRule="auto"/>
        <w:ind w:left="1311.7835235595703"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3.8 Translation to local language  </w:t>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6031494140625" w:line="242.97337532043457" w:lineRule="auto"/>
        <w:ind w:left="1035.4850006103516" w:right="994.7265625" w:firstLine="6.62887573242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Importance of translating the surveys – To obtain the most accurate and consistent information,  KAP surveys should be administered in respondents’ preferred language. As you know, accurate  survey responses depend on respondents understanding what is being asked. Even if data collectors  speak the respondent’s native language and translate the survey question by question, there is a  serious risk that the translations will vary from one interview to the next and between data  collectors. This is likely to result in unreliable results. One of the primary reasons that data collectors  use a written survey to collect data is to ensure that every question is asked in exactly the same way  </w:t>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5.50262451171875" w:line="243.2384490966797" w:lineRule="auto"/>
        <w:ind w:left="1041.2157440185547" w:right="3104.57763671875" w:hanging="3.682098388671875"/>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20.283581415812176"/>
          <w:szCs w:val="20.283581415812176"/>
          <w:u w:val="none"/>
          <w:shd w:fill="auto" w:val="clear"/>
          <w:vertAlign w:val="superscript"/>
          <w:rtl w:val="0"/>
        </w:rPr>
        <w:t xml:space="preserve">1</w:t>
      </w:r>
      <w:r w:rsidDel="00000000" w:rsidR="00000000" w:rsidRPr="00000000">
        <w:rPr>
          <w:rFonts w:ascii="Arial" w:cs="Arial" w:eastAsia="Arial" w:hAnsi="Arial"/>
          <w:b w:val="0"/>
          <w:i w:val="0"/>
          <w:smallCaps w:val="0"/>
          <w:strike w:val="0"/>
          <w:color w:val="000000"/>
          <w:sz w:val="12.170148849487305"/>
          <w:szCs w:val="12.17014884948730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WHO (2018). Guidance for managing ethical issues in infectious disease outbreaks  </w:t>
      </w:r>
      <w:r w:rsidDel="00000000" w:rsidR="00000000" w:rsidRPr="00000000">
        <w:rPr>
          <w:rFonts w:ascii="Arial" w:cs="Arial" w:eastAsia="Arial" w:hAnsi="Arial"/>
          <w:b w:val="0"/>
          <w:i w:val="0"/>
          <w:smallCaps w:val="0"/>
          <w:strike w:val="0"/>
          <w:color w:val="0563c1"/>
          <w:sz w:val="18.7069034576416"/>
          <w:szCs w:val="18.7069034576416"/>
          <w:u w:val="single"/>
          <w:shd w:fill="auto" w:val="clear"/>
          <w:vertAlign w:val="baseline"/>
          <w:rtl w:val="0"/>
        </w:rPr>
        <w:t xml:space="preserve">https://apps.who.int/iris/handle/10665/250580.</w:t>
      </w:r>
      <w:r w:rsidDel="00000000" w:rsidR="00000000" w:rsidRPr="00000000">
        <w:rPr>
          <w:rFonts w:ascii="Arial" w:cs="Arial" w:eastAsia="Arial" w:hAnsi="Arial"/>
          <w:b w:val="0"/>
          <w:i w:val="0"/>
          <w:smallCaps w:val="0"/>
          <w:strike w:val="0"/>
          <w:color w:val="0563c1"/>
          <w:sz w:val="18.7069034576416"/>
          <w:szCs w:val="18.70690345764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French version available at:  </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5174560546875" w:line="240" w:lineRule="auto"/>
        <w:ind w:left="1041.2157440185547" w:right="0" w:firstLine="0"/>
        <w:jc w:val="left"/>
        <w:rPr>
          <w:rFonts w:ascii="Arial" w:cs="Arial" w:eastAsia="Arial" w:hAnsi="Arial"/>
          <w:b w:val="0"/>
          <w:i w:val="0"/>
          <w:smallCaps w:val="0"/>
          <w:strike w:val="0"/>
          <w:color w:val="0563c1"/>
          <w:sz w:val="18.7069034576416"/>
          <w:szCs w:val="18.7069034576416"/>
          <w:u w:val="single"/>
          <w:shd w:fill="auto" w:val="clear"/>
          <w:vertAlign w:val="baseline"/>
        </w:rPr>
      </w:pPr>
      <w:r w:rsidDel="00000000" w:rsidR="00000000" w:rsidRPr="00000000">
        <w:rPr>
          <w:rFonts w:ascii="Arial" w:cs="Arial" w:eastAsia="Arial" w:hAnsi="Arial"/>
          <w:b w:val="0"/>
          <w:i w:val="0"/>
          <w:smallCaps w:val="0"/>
          <w:strike w:val="0"/>
          <w:color w:val="0563c1"/>
          <w:sz w:val="18.7069034576416"/>
          <w:szCs w:val="18.7069034576416"/>
          <w:u w:val="single"/>
          <w:shd w:fill="auto" w:val="clear"/>
          <w:vertAlign w:val="baseline"/>
          <w:rtl w:val="0"/>
        </w:rPr>
        <w:t xml:space="preserve">https://apps.who.int/iris/handle/10665/275799 </w:t>
      </w:r>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1236572265625"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12  </w:t>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74433517456055" w:lineRule="auto"/>
        <w:ind w:left="1030.9276580810547" w:right="1009.127197265625" w:hanging="0.2169799804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by all data collectors. If questions are translated verbally (and not written), we have no assurance of  consistently asked questions. For this reason, we strongly urge you to have a written questionnaire  in every language likely to be spoken by respondents. Project staff can work with translation teams  including: Translators without Borders,</w:t>
      </w:r>
      <w:r w:rsidDel="00000000" w:rsidR="00000000" w:rsidRPr="00000000">
        <w:rPr>
          <w:rFonts w:ascii="Arial" w:cs="Arial" w:eastAsia="Arial" w:hAnsi="Arial"/>
          <w:b w:val="0"/>
          <w:i w:val="0"/>
          <w:smallCaps w:val="0"/>
          <w:strike w:val="0"/>
          <w:color w:val="000000"/>
          <w:sz w:val="21.786785125732422"/>
          <w:szCs w:val="21.786785125732422"/>
          <w:u w:val="none"/>
          <w:shd w:fill="auto" w:val="clear"/>
          <w:vertAlign w:val="superscript"/>
          <w:rtl w:val="0"/>
        </w:rPr>
        <w:t xml:space="preserve">2</w:t>
      </w:r>
      <w:r w:rsidDel="00000000" w:rsidR="00000000" w:rsidRPr="00000000">
        <w:rPr>
          <w:rFonts w:ascii="Arial" w:cs="Arial" w:eastAsia="Arial" w:hAnsi="Arial"/>
          <w:b w:val="0"/>
          <w:i w:val="0"/>
          <w:smallCaps w:val="0"/>
          <w:strike w:val="0"/>
          <w:color w:val="000000"/>
          <w:sz w:val="13.072071075439453"/>
          <w:szCs w:val="13.072071075439453"/>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translation teams at universities, and local researchers.  </w:t>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191162109375" w:line="243.63407135009766" w:lineRule="auto"/>
        <w:ind w:left="1030.5106353759766" w:right="994.720458984375" w:firstLine="5.61355590820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When translators aren’t available – When you do not have the resources to formally translate the  survey into multiple languages, work with members of the local community (such as teachers) to  translate the questions and test them with community members to ensure they can understand the  questions and key terms you use in the questions. What is most important is that these translations  be written down and that all data collectors use the same translation. To translate the survey with  local community members who may not be comfortable with writing, you can organize a discussion  group with the community members in which the questionnaire is read aloud and then translated  verbally, with the data collectors then recording the questions in writing.  </w:t>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686279296875" w:line="262.642822265625" w:lineRule="auto"/>
        <w:ind w:left="1030.5115509033203" w:right="1026.1572265625" w:firstLine="5.38589477539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Back-translation as a final step – Regardless how your surveys are translated, when possible, it is  helpful to have a second translator translate it back to the original language. This allows you to  identify when the meaning of the original wording has changed and where in the survey you need to  reword questions to ensure participants understand terms and special vocabulary. If this happens, it  is helpful to have a discussion with two or more speakers of that language to reach a consensus on  the best wording of the question. The final translation should be reviewed again by a local speaker  from the community.  </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0496826171875" w:line="240" w:lineRule="auto"/>
        <w:ind w:left="1034.9852752685547" w:right="0" w:firstLine="0"/>
        <w:jc w:val="left"/>
        <w:rPr>
          <w:rFonts w:ascii="Arial" w:cs="Arial" w:eastAsia="Arial" w:hAnsi="Arial"/>
          <w:b w:val="0"/>
          <w:i w:val="0"/>
          <w:smallCaps w:val="0"/>
          <w:strike w:val="0"/>
          <w:color w:val="2f5496"/>
          <w:sz w:val="29.976089477539062"/>
          <w:szCs w:val="29.976089477539062"/>
          <w:u w:val="none"/>
          <w:shd w:fill="auto" w:val="clear"/>
          <w:vertAlign w:val="baseline"/>
        </w:rPr>
      </w:pPr>
      <w:r w:rsidDel="00000000" w:rsidR="00000000" w:rsidRPr="00000000">
        <w:rPr>
          <w:rFonts w:ascii="Arial" w:cs="Arial" w:eastAsia="Arial" w:hAnsi="Arial"/>
          <w:b w:val="0"/>
          <w:i w:val="0"/>
          <w:smallCaps w:val="0"/>
          <w:strike w:val="0"/>
          <w:color w:val="2f5496"/>
          <w:sz w:val="29.976089477539062"/>
          <w:szCs w:val="29.976089477539062"/>
          <w:u w:val="none"/>
          <w:shd w:fill="auto" w:val="clear"/>
          <w:vertAlign w:val="baseline"/>
          <w:rtl w:val="0"/>
        </w:rPr>
        <w:t xml:space="preserve">4 Piloting the survey with intended audience  </w:t>
      </w:r>
    </w:p>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793701171875" w:line="262.2575569152832" w:lineRule="auto"/>
        <w:ind w:left="1028.6490631103516" w:right="1001.903076171875" w:hanging="1.863708496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pilot survey is the last step in preparing the questionnaire. The pilot test ensures that the mobile  data collection tool (if you are using one) works properly and gives you an opportunity to assess the  target population's understanding of the questions. It should last approximately 1 day (half-day for  data collection, half-day for discussion).  </w:t>
      </w:r>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1959228515625" w:line="262.64330863952637" w:lineRule="auto"/>
        <w:ind w:left="1036.9344329833984" w:right="1329.072265625" w:hanging="8.2859802246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This step is done by sending five experienced survey data collectors to the field to administer the  questionnaire to the target population. Normally, participants surveyed during a pilot are not  included in the final survey sample.  </w:t>
      </w:r>
    </w:p>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8636474609375" w:line="262.64270782470703" w:lineRule="auto"/>
        <w:ind w:left="1033.2064056396484" w:right="982.779541015625" w:firstLine="11.392669677734375"/>
        <w:jc w:val="both"/>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Each data collector should pilot the questionnaire with two people in the target population. For  example: if there are five surveyors then a total of 10 people will be chosen. After each individual  survey, the data collector should note:  </w:t>
      </w:r>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644287109375" w:line="240" w:lineRule="auto"/>
        <w:ind w:left="1375.955581665039"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the respondent has difficulty understanding a question  </w:t>
      </w:r>
    </w:p>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258544921875" w:line="245.28785705566406" w:lineRule="auto"/>
        <w:ind w:left="1712.2854614257812" w:right="982.841796875" w:hanging="336.3278198242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the question formatting is appropriate: single choice, check-all-that-apply, free text, and  skip logic  </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5758056640625" w:line="240" w:lineRule="auto"/>
        <w:ind w:left="1375.9581756591797"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there is enough space to write answers (for paper surveys)  </w:t>
      </w:r>
    </w:p>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2545166015625" w:line="252.2296142578125" w:lineRule="auto"/>
        <w:ind w:left="1375.9628295898438" w:right="2080.1776123046875" w:hanging="0.0024414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time it took to complete the questionnaire (should be less than 30 minutes)  </w:t>
      </w: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the respondent finds the interview too long or boring  </w:t>
      </w:r>
    </w:p>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6600341796875" w:line="262.41122245788574" w:lineRule="auto"/>
        <w:ind w:left="1036.5189361572266" w:right="1175.247802734375" w:firstLine="8.092651367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Major changes to your draft instrument are most likely made after pilot interviews are conducted.  Pilot testing usually reveals issues with flow and sequence (e.g., skip patterns) which are minor but  important changes. However, if you make a lot of changes to the survey instrument based on the  pilot feedback, you may need to share the revised instruments with partners or stakeholders to  ensure the aims of the survey are still being met. You also may need to repeat pilot with potential  respondents to ensure that questions are understood. Usually, engagement with partners and  </w:t>
      </w:r>
    </w:p>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1415100097656" w:line="240" w:lineRule="auto"/>
        <w:ind w:left="1034.0076446533203" w:right="0" w:firstLine="0"/>
        <w:jc w:val="left"/>
        <w:rPr>
          <w:rFonts w:ascii="Arial" w:cs="Arial" w:eastAsia="Arial" w:hAnsi="Arial"/>
          <w:b w:val="0"/>
          <w:i w:val="0"/>
          <w:smallCaps w:val="0"/>
          <w:strike w:val="0"/>
          <w:color w:val="0563c1"/>
          <w:sz w:val="18.7069034576416"/>
          <w:szCs w:val="18.7069034576416"/>
          <w:u w:val="single"/>
          <w:shd w:fill="auto" w:val="clear"/>
          <w:vertAlign w:val="baseline"/>
        </w:rPr>
      </w:pPr>
      <w:r w:rsidDel="00000000" w:rsidR="00000000" w:rsidRPr="00000000">
        <w:rPr>
          <w:rFonts w:ascii="Arial" w:cs="Arial" w:eastAsia="Arial" w:hAnsi="Arial"/>
          <w:b w:val="0"/>
          <w:i w:val="0"/>
          <w:smallCaps w:val="0"/>
          <w:strike w:val="0"/>
          <w:color w:val="000000"/>
          <w:sz w:val="20.283581415812176"/>
          <w:szCs w:val="20.283581415812176"/>
          <w:u w:val="none"/>
          <w:shd w:fill="auto" w:val="clear"/>
          <w:vertAlign w:val="superscript"/>
          <w:rtl w:val="0"/>
        </w:rPr>
        <w:t xml:space="preserve">2</w:t>
      </w:r>
      <w:r w:rsidDel="00000000" w:rsidR="00000000" w:rsidRPr="00000000">
        <w:rPr>
          <w:rFonts w:ascii="Arial" w:cs="Arial" w:eastAsia="Arial" w:hAnsi="Arial"/>
          <w:b w:val="0"/>
          <w:i w:val="0"/>
          <w:smallCaps w:val="0"/>
          <w:strike w:val="0"/>
          <w:color w:val="000000"/>
          <w:sz w:val="12.170148849487305"/>
          <w:szCs w:val="12.17014884948730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Translators without Borders: </w:t>
      </w:r>
      <w:r w:rsidDel="00000000" w:rsidR="00000000" w:rsidRPr="00000000">
        <w:rPr>
          <w:rFonts w:ascii="Arial" w:cs="Arial" w:eastAsia="Arial" w:hAnsi="Arial"/>
          <w:b w:val="0"/>
          <w:i w:val="0"/>
          <w:smallCaps w:val="0"/>
          <w:strike w:val="0"/>
          <w:color w:val="0563c1"/>
          <w:sz w:val="18.7069034576416"/>
          <w:szCs w:val="18.7069034576416"/>
          <w:u w:val="single"/>
          <w:shd w:fill="auto" w:val="clear"/>
          <w:vertAlign w:val="baseline"/>
          <w:rtl w:val="0"/>
        </w:rPr>
        <w:t xml:space="preserve">https://translatorswithoutborders.org/</w:t>
      </w:r>
    </w:p>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1236572265625"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13  </w:t>
      </w:r>
    </w:p>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79919052124023" w:lineRule="auto"/>
        <w:ind w:left="1036.313705444336" w:right="1050.6298828125" w:firstLine="0.20706176757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audiences early in the survey creation process can minimize the number of iterations and the extent  of revisions.  </w:t>
      </w:r>
    </w:p>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864501953125" w:line="263.79979133605957" w:lineRule="auto"/>
        <w:ind w:left="1036.935043334961" w:right="982.796630859375" w:hanging="8.285980224609375"/>
        <w:jc w:val="both"/>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pilot feedback should be sent to the data manager, who makes the final corrections to the  questionnaire on the mobile data collection tool and paper version. Before finalizing the survey, the  data manager should take the following important needs into account:  </w:t>
      </w:r>
    </w:p>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62939453125" w:line="240" w:lineRule="auto"/>
        <w:ind w:left="1375.970230102539"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Questions should be easily understood by respondents.  </w:t>
      </w:r>
    </w:p>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263671875" w:line="240" w:lineRule="auto"/>
        <w:ind w:left="1375.9729766845703"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questionnaire should not take more than 30 minutes to complete.  </w:t>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25146484375" w:line="240" w:lineRule="auto"/>
        <w:ind w:left="1375.955581665039"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respondents should remain comfortable during the interview.  </w:t>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5048828125" w:line="261.4852809906006" w:lineRule="auto"/>
        <w:ind w:left="1042.734146118164" w:right="1125.230712890625" w:hanging="12.01522827148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At this stage, the questionnaire is ready to use and must not be further modified. The objective is to have one questionnaire to be used in all sample populations.  </w:t>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052490234375" w:line="240" w:lineRule="auto"/>
        <w:ind w:left="1042.472152709961" w:right="0" w:firstLine="0"/>
        <w:jc w:val="left"/>
        <w:rPr>
          <w:rFonts w:ascii="Arial" w:cs="Arial" w:eastAsia="Arial" w:hAnsi="Arial"/>
          <w:b w:val="0"/>
          <w:i w:val="0"/>
          <w:smallCaps w:val="0"/>
          <w:strike w:val="0"/>
          <w:color w:val="2f5496"/>
          <w:sz w:val="29.976089477539062"/>
          <w:szCs w:val="29.976089477539062"/>
          <w:u w:val="none"/>
          <w:shd w:fill="auto" w:val="clear"/>
          <w:vertAlign w:val="baseline"/>
        </w:rPr>
      </w:pPr>
      <w:r w:rsidDel="00000000" w:rsidR="00000000" w:rsidRPr="00000000">
        <w:rPr>
          <w:rFonts w:ascii="Arial" w:cs="Arial" w:eastAsia="Arial" w:hAnsi="Arial"/>
          <w:b w:val="0"/>
          <w:i w:val="0"/>
          <w:smallCaps w:val="0"/>
          <w:strike w:val="0"/>
          <w:color w:val="2f5496"/>
          <w:sz w:val="29.976089477539062"/>
          <w:szCs w:val="29.976089477539062"/>
          <w:u w:val="none"/>
          <w:shd w:fill="auto" w:val="clear"/>
          <w:vertAlign w:val="baseline"/>
          <w:rtl w:val="0"/>
        </w:rPr>
        <w:t xml:space="preserve">5 Choosing tablet or paper questionnaires  </w:t>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79248046875" w:line="261.4855670928955" w:lineRule="auto"/>
        <w:ind w:left="1035.4850006103516" w:right="1083.485107421875" w:firstLine="1.65725708007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Once the questionnaire is updated with any changes made from the volunteer interviews and you  have translated the questionnaire into all of the needed languages, you need to decide whether the  survey will be administered on paper or electronically.  </w:t>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8636474609375" w:line="262.64270782470703" w:lineRule="auto"/>
        <w:ind w:left="1036.313705444336" w:right="1013.88916015625" w:firstLine="8.2859802246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you are using a paper survey, make sure that all questions are included and any skip patterns or  considerations for administration are clearly indicated on the survey. (Practicing skip patterns will be  an important part of the data collector training.)  </w:t>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8583984375" w:line="240" w:lineRule="auto"/>
        <w:ind w:left="1310.810775756836"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5.1 Creating your online questionnaire form  </w:t>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6031494140625" w:line="262.5377082824707" w:lineRule="auto"/>
        <w:ind w:left="1030.532455444336" w:right="1009.564208984375" w:firstLine="556.4767456054688"/>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you are collecting survey data using tablets, your data manager will need to create an online  electronic survey that will be accessed by the tablets for data entry. Even if you use paper surveys,  you will still want to use this step to create a manual entry form. It is important to always keep a text document (either paper or electronic) of the final survey with question numbers included for  your reference. This tool kit includes two Excel spreadsheets (one for each survey questionnaire)  that will automatically program your survey in the KoBo survey program. Kobo survey tool  (</w:t>
      </w:r>
      <w:r w:rsidDel="00000000" w:rsidR="00000000" w:rsidRPr="00000000">
        <w:rPr>
          <w:rFonts w:ascii="Arial" w:cs="Arial" w:eastAsia="Arial" w:hAnsi="Arial"/>
          <w:b w:val="0"/>
          <w:i w:val="0"/>
          <w:smallCaps w:val="0"/>
          <w:strike w:val="0"/>
          <w:color w:val="0563c1"/>
          <w:sz w:val="20.734708786010742"/>
          <w:szCs w:val="20.734708786010742"/>
          <w:u w:val="single"/>
          <w:shd w:fill="auto" w:val="clear"/>
          <w:vertAlign w:val="baseline"/>
          <w:rtl w:val="0"/>
        </w:rPr>
        <w:t xml:space="preserve">https://www.KoBotoolbox.org/)</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is a free, open source survey software tool created with support  from multiple UN organizations, international humanitarian agencies, private foundations, and the  US Agency for International Development (</w:t>
      </w:r>
      <w:r w:rsidDel="00000000" w:rsidR="00000000" w:rsidRPr="00000000">
        <w:rPr>
          <w:rFonts w:ascii="Arial" w:cs="Arial" w:eastAsia="Arial" w:hAnsi="Arial"/>
          <w:b w:val="0"/>
          <w:i w:val="0"/>
          <w:smallCaps w:val="0"/>
          <w:strike w:val="0"/>
          <w:color w:val="0563c1"/>
          <w:sz w:val="20.734708786010742"/>
          <w:szCs w:val="20.734708786010742"/>
          <w:u w:val="single"/>
          <w:shd w:fill="auto" w:val="clear"/>
          <w:vertAlign w:val="baseline"/>
          <w:rtl w:val="0"/>
        </w:rPr>
        <w:t xml:space="preserve">KoBo - the Nonprofit Behind KoBoToolbox</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You may  choose to use this or another program. For your convenience, the basic steps for using KoBo are  presented here, however, you should go to the website and familiarize yourself with creating a  survey using the Excel formats using the “help” button and tutorials.  </w:t>
      </w:r>
    </w:p>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95452880859375" w:line="261.4852809906006" w:lineRule="auto"/>
        <w:ind w:left="1036.520767211914" w:right="1287.962646484375" w:hanging="2.9000854492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Step 1. On a computer, go to KoBo (</w:t>
      </w:r>
      <w:r w:rsidDel="00000000" w:rsidR="00000000" w:rsidRPr="00000000">
        <w:rPr>
          <w:rFonts w:ascii="Arial" w:cs="Arial" w:eastAsia="Arial" w:hAnsi="Arial"/>
          <w:b w:val="0"/>
          <w:i w:val="0"/>
          <w:smallCaps w:val="0"/>
          <w:strike w:val="0"/>
          <w:color w:val="0563c1"/>
          <w:sz w:val="20.734708786010742"/>
          <w:szCs w:val="20.734708786010742"/>
          <w:u w:val="single"/>
          <w:shd w:fill="auto" w:val="clear"/>
          <w:vertAlign w:val="baseline"/>
          <w:rtl w:val="0"/>
        </w:rPr>
        <w:t xml:space="preserve">https://www.KoBotoolbox.org/)</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and create an account. This  account will hold your survey data. You will be sent an email to activate your account. </w:t>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9.8629760742188"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14  </w:t>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Pr>
        <w:drawing>
          <wp:inline distB="19050" distT="19050" distL="19050" distR="19050">
            <wp:extent cx="4056888" cy="1310640"/>
            <wp:effectExtent b="0" l="0" r="0" t="0"/>
            <wp:docPr id="53" name="image51.png"/>
            <a:graphic>
              <a:graphicData uri="http://schemas.openxmlformats.org/drawingml/2006/picture">
                <pic:pic>
                  <pic:nvPicPr>
                    <pic:cNvPr id="0" name="image51.png"/>
                    <pic:cNvPicPr preferRelativeResize="0"/>
                  </pic:nvPicPr>
                  <pic:blipFill>
                    <a:blip r:embed="rId8"/>
                    <a:srcRect b="0" l="0" r="0" t="0"/>
                    <a:stretch>
                      <a:fillRect/>
                    </a:stretch>
                  </pic:blipFill>
                  <pic:spPr>
                    <a:xfrm>
                      <a:off x="0" y="0"/>
                      <a:ext cx="4056888" cy="1310640"/>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Pr>
        <w:drawing>
          <wp:inline distB="19050" distT="19050" distL="19050" distR="19050">
            <wp:extent cx="4056888" cy="1310640"/>
            <wp:effectExtent b="0" l="0" r="0" t="0"/>
            <wp:docPr id="49" name="image47.png"/>
            <a:graphic>
              <a:graphicData uri="http://schemas.openxmlformats.org/drawingml/2006/picture">
                <pic:pic>
                  <pic:nvPicPr>
                    <pic:cNvPr id="0" name="image47.png"/>
                    <pic:cNvPicPr preferRelativeResize="0"/>
                  </pic:nvPicPr>
                  <pic:blipFill>
                    <a:blip r:embed="rId9"/>
                    <a:srcRect b="0" l="0" r="0" t="0"/>
                    <a:stretch>
                      <a:fillRect/>
                    </a:stretch>
                  </pic:blipFill>
                  <pic:spPr>
                    <a:xfrm>
                      <a:off x="0" y="0"/>
                      <a:ext cx="4056888" cy="1310640"/>
                    </a:xfrm>
                    <a:prstGeom prst="rect"/>
                    <a:ln/>
                  </pic:spPr>
                </pic:pic>
              </a:graphicData>
            </a:graphic>
          </wp:inline>
        </w:drawing>
      </w:r>
      <w:r w:rsidDel="00000000" w:rsidR="00000000" w:rsidRPr="00000000">
        <w:rPr>
          <w:rtl w:val="0"/>
        </w:rPr>
      </w:r>
    </w:p>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3.6005401611328" w:right="0" w:firstLine="0"/>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Step 2. Next, select “New”  </w:t>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6.5692138671875" w:line="208.55528354644775" w:lineRule="auto"/>
        <w:ind w:left="1042.3015594482422" w:right="1984.7900390625" w:firstLine="952.1081542968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4166616" cy="1069848"/>
            <wp:effectExtent b="0" l="0" r="0" t="0"/>
            <wp:docPr id="48" name="image54.png"/>
            <a:graphic>
              <a:graphicData uri="http://schemas.openxmlformats.org/drawingml/2006/picture">
                <pic:pic>
                  <pic:nvPicPr>
                    <pic:cNvPr id="0" name="image54.png"/>
                    <pic:cNvPicPr preferRelativeResize="0"/>
                  </pic:nvPicPr>
                  <pic:blipFill>
                    <a:blip r:embed="rId10"/>
                    <a:srcRect b="0" l="0" r="0" t="0"/>
                    <a:stretch>
                      <a:fillRect/>
                    </a:stretch>
                  </pic:blipFill>
                  <pic:spPr>
                    <a:xfrm>
                      <a:off x="0" y="0"/>
                      <a:ext cx="4166616" cy="1069848"/>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4166616" cy="1068324"/>
            <wp:effectExtent b="0" l="0" r="0" t="0"/>
            <wp:docPr id="51" name="image50.png"/>
            <a:graphic>
              <a:graphicData uri="http://schemas.openxmlformats.org/drawingml/2006/picture">
                <pic:pic>
                  <pic:nvPicPr>
                    <pic:cNvPr id="0" name="image50.png"/>
                    <pic:cNvPicPr preferRelativeResize="0"/>
                  </pic:nvPicPr>
                  <pic:blipFill>
                    <a:blip r:embed="rId11"/>
                    <a:srcRect b="0" l="0" r="0" t="0"/>
                    <a:stretch>
                      <a:fillRect/>
                    </a:stretch>
                  </pic:blipFill>
                  <pic:spPr>
                    <a:xfrm>
                      <a:off x="0" y="0"/>
                      <a:ext cx="4166616" cy="1068324"/>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…and then “Upload an XLSForm.” </w:t>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6219482421875" w:line="203.02747249603271" w:lineRule="auto"/>
        <w:ind w:left="1701.6098022460938" w:right="980.2270507812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4538473" cy="1255776"/>
            <wp:effectExtent b="0" l="0" r="0" t="0"/>
            <wp:docPr id="50" name="image49.png"/>
            <a:graphic>
              <a:graphicData uri="http://schemas.openxmlformats.org/drawingml/2006/picture">
                <pic:pic>
                  <pic:nvPicPr>
                    <pic:cNvPr id="0" name="image49.png"/>
                    <pic:cNvPicPr preferRelativeResize="0"/>
                  </pic:nvPicPr>
                  <pic:blipFill>
                    <a:blip r:embed="rId12"/>
                    <a:srcRect b="0" l="0" r="0" t="0"/>
                    <a:stretch>
                      <a:fillRect/>
                    </a:stretch>
                  </pic:blipFill>
                  <pic:spPr>
                    <a:xfrm>
                      <a:off x="0" y="0"/>
                      <a:ext cx="4538473" cy="1255776"/>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4538473" cy="1254252"/>
            <wp:effectExtent b="0" l="0" r="0" t="0"/>
            <wp:docPr id="46" name="image48.png"/>
            <a:graphic>
              <a:graphicData uri="http://schemas.openxmlformats.org/drawingml/2006/picture">
                <pic:pic>
                  <pic:nvPicPr>
                    <pic:cNvPr id="0" name="image48.png"/>
                    <pic:cNvPicPr preferRelativeResize="0"/>
                  </pic:nvPicPr>
                  <pic:blipFill>
                    <a:blip r:embed="rId13"/>
                    <a:srcRect b="0" l="0" r="0" t="0"/>
                    <a:stretch>
                      <a:fillRect/>
                    </a:stretch>
                  </pic:blipFill>
                  <pic:spPr>
                    <a:xfrm>
                      <a:off x="0" y="0"/>
                      <a:ext cx="4538473" cy="1254252"/>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15  </w:t>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49530029296875" w:line="240" w:lineRule="auto"/>
        <w:ind w:left="0" w:right="1025.3881835937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US Centers for Disease Control and Prevention, 2022 </w:t>
      </w:r>
    </w:p>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6267719268799" w:lineRule="auto"/>
        <w:ind w:left="1030.5106353759766" w:right="980.218505859375" w:firstLine="3.0899047851562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Step 3. Copy the Excel file from the toolkit that contains the KoBo format for the survey you are  using (survey 1 or 2) onto your desktop. The files are named: “Excel Input File Questionnaire 1,” and “Excel Input File Questionnaire 2.” When you see the next screen, (below), you upload the file into  the box, either by dragging the file or by clicking on the XLS icon and then selecting the Excel file  from your desktop. This will create your electronic version of the survey questionnaire. This file does  not have any survey data in it. It is just a formatting file that automatically programs KoBo to  created your questionnaire.  </w:t>
      </w:r>
    </w:p>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017822265625" w:line="199.92011547088623" w:lineRule="auto"/>
        <w:ind w:left="1051.200180053711" w:right="667.19970703125" w:firstLine="0"/>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602224" cy="1284732"/>
            <wp:effectExtent b="0" l="0" r="0" t="0"/>
            <wp:docPr id="45" name="image46.png"/>
            <a:graphic>
              <a:graphicData uri="http://schemas.openxmlformats.org/drawingml/2006/picture">
                <pic:pic>
                  <pic:nvPicPr>
                    <pic:cNvPr id="0" name="image46.png"/>
                    <pic:cNvPicPr preferRelativeResize="0"/>
                  </pic:nvPicPr>
                  <pic:blipFill>
                    <a:blip r:embed="rId14"/>
                    <a:srcRect b="0" l="0" r="0" t="0"/>
                    <a:stretch>
                      <a:fillRect/>
                    </a:stretch>
                  </pic:blipFill>
                  <pic:spPr>
                    <a:xfrm>
                      <a:off x="0" y="0"/>
                      <a:ext cx="5602224" cy="1284732"/>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602224" cy="1283208"/>
            <wp:effectExtent b="0" l="0" r="0" t="0"/>
            <wp:docPr id="47" name="image59.png"/>
            <a:graphic>
              <a:graphicData uri="http://schemas.openxmlformats.org/drawingml/2006/picture">
                <pic:pic>
                  <pic:nvPicPr>
                    <pic:cNvPr id="0" name="image59.png"/>
                    <pic:cNvPicPr preferRelativeResize="0"/>
                  </pic:nvPicPr>
                  <pic:blipFill>
                    <a:blip r:embed="rId15"/>
                    <a:srcRect b="0" l="0" r="0" t="0"/>
                    <a:stretch>
                      <a:fillRect/>
                    </a:stretch>
                  </pic:blipFill>
                  <pic:spPr>
                    <a:xfrm>
                      <a:off x="0" y="0"/>
                      <a:ext cx="5602224" cy="1283208"/>
                    </a:xfrm>
                    <a:prstGeom prst="rect"/>
                    <a:ln/>
                  </pic:spPr>
                </pic:pic>
              </a:graphicData>
            </a:graphic>
          </wp:inline>
        </w:drawing>
      </w:r>
      <w:r w:rsidDel="00000000" w:rsidR="00000000" w:rsidRPr="00000000">
        <w:rPr>
          <w:rtl w:val="0"/>
        </w:rPr>
      </w:r>
    </w:p>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7.0391845703125" w:line="263.2052421569824" w:lineRule="auto"/>
        <w:ind w:left="1030.5289459228516" w:right="990.369873046875" w:firstLine="3.1094360351562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Step 4. You will see the screen below. In the upper right corner, select the icon that is shaped like an  eye, and this will allow you to preview the survey. If there are any errors in the formatting of the  survey, you will get an error message. If this happens, you will need to edit the format Excel file and  then upload it again [is there a link in the guidance on editing this file? ] The Excel file formats  provided in the toolkit have been tested, and there should not be any errors.  </w:t>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9622802734375" w:line="263.78308296203613" w:lineRule="auto"/>
        <w:ind w:left="1036.5367889404297" w:right="1029.4970703125" w:firstLine="0.62149047851562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Once you have checked the “preview” you will close that viewing tab by looking up at the top ribbon  and closing the tab by clicking on the “x.” Then you should see this screen again. </w:t>
      </w:r>
    </w:p>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4234619140625" w:line="206.12445831298828" w:lineRule="auto"/>
        <w:ind w:left="1051.200180053711" w:right="551.9995117187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675376" cy="1193292"/>
            <wp:effectExtent b="0" l="0" r="0" t="0"/>
            <wp:docPr id="55" name="image53.png"/>
            <a:graphic>
              <a:graphicData uri="http://schemas.openxmlformats.org/drawingml/2006/picture">
                <pic:pic>
                  <pic:nvPicPr>
                    <pic:cNvPr id="0" name="image53.png"/>
                    <pic:cNvPicPr preferRelativeResize="0"/>
                  </pic:nvPicPr>
                  <pic:blipFill>
                    <a:blip r:embed="rId16"/>
                    <a:srcRect b="0" l="0" r="0" t="0"/>
                    <a:stretch>
                      <a:fillRect/>
                    </a:stretch>
                  </pic:blipFill>
                  <pic:spPr>
                    <a:xfrm>
                      <a:off x="0" y="0"/>
                      <a:ext cx="5675376" cy="1193292"/>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675376" cy="1193292"/>
            <wp:effectExtent b="0" l="0" r="0" t="0"/>
            <wp:docPr id="56" name="image57.png"/>
            <a:graphic>
              <a:graphicData uri="http://schemas.openxmlformats.org/drawingml/2006/picture">
                <pic:pic>
                  <pic:nvPicPr>
                    <pic:cNvPr id="0" name="image57.png"/>
                    <pic:cNvPicPr preferRelativeResize="0"/>
                  </pic:nvPicPr>
                  <pic:blipFill>
                    <a:blip r:embed="rId17"/>
                    <a:srcRect b="0" l="0" r="0" t="0"/>
                    <a:stretch>
                      <a:fillRect/>
                    </a:stretch>
                  </pic:blipFill>
                  <pic:spPr>
                    <a:xfrm>
                      <a:off x="0" y="0"/>
                      <a:ext cx="5675376" cy="1193292"/>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16  </w:t>
      </w:r>
    </w:p>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25.3881835937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US Centers for Disease Control and Prevention, 2022 </w:t>
      </w:r>
    </w:p>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4698886871338" w:lineRule="auto"/>
        <w:ind w:left="1042.7240753173828" w:right="1147.6318359375" w:hanging="9.1235351562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Step 5. Next, click on the “deploy” button. If the survey deploys correctly, there will be a brief  message at the bottom of your screen saying, “survey has deployed.” Then you will see this screen: </w:t>
      </w:r>
    </w:p>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017578125" w:line="240" w:lineRule="auto"/>
        <w:ind w:left="0" w:right="861.5991210937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478780" cy="1175004"/>
            <wp:effectExtent b="0" l="0" r="0" t="0"/>
            <wp:docPr id="58" name="image58.png"/>
            <a:graphic>
              <a:graphicData uri="http://schemas.openxmlformats.org/drawingml/2006/picture">
                <pic:pic>
                  <pic:nvPicPr>
                    <pic:cNvPr id="0" name="image58.png"/>
                    <pic:cNvPicPr preferRelativeResize="0"/>
                  </pic:nvPicPr>
                  <pic:blipFill>
                    <a:blip r:embed="rId18"/>
                    <a:srcRect b="0" l="0" r="0" t="0"/>
                    <a:stretch>
                      <a:fillRect/>
                    </a:stretch>
                  </pic:blipFill>
                  <pic:spPr>
                    <a:xfrm>
                      <a:off x="0" y="0"/>
                      <a:ext cx="5478780" cy="1175004"/>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478780" cy="1175004"/>
            <wp:effectExtent b="0" l="0" r="0" t="0"/>
            <wp:docPr id="59" name="image55.png"/>
            <a:graphic>
              <a:graphicData uri="http://schemas.openxmlformats.org/drawingml/2006/picture">
                <pic:pic>
                  <pic:nvPicPr>
                    <pic:cNvPr id="0" name="image55.png"/>
                    <pic:cNvPicPr preferRelativeResize="0"/>
                  </pic:nvPicPr>
                  <pic:blipFill>
                    <a:blip r:embed="rId19"/>
                    <a:srcRect b="0" l="0" r="0" t="0"/>
                    <a:stretch>
                      <a:fillRect/>
                    </a:stretch>
                  </pic:blipFill>
                  <pic:spPr>
                    <a:xfrm>
                      <a:off x="0" y="0"/>
                      <a:ext cx="5478780" cy="1175004"/>
                    </a:xfrm>
                    <a:prstGeom prst="rect"/>
                    <a:ln/>
                  </pic:spPr>
                </pic:pic>
              </a:graphicData>
            </a:graphic>
          </wp:inline>
        </w:drawing>
      </w:r>
      <w:r w:rsidDel="00000000" w:rsidR="00000000" w:rsidRPr="00000000">
        <w:rPr>
          <w:rtl w:val="0"/>
        </w:rPr>
      </w:r>
    </w:p>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49842643737793" w:lineRule="auto"/>
        <w:ind w:left="1030.4935455322266" w:right="1023.902587890625" w:firstLine="3.127136230468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Step 6. On the right lower side of the screen, you will see the “open” button. If you click on this you  can start entering data into the empty dataset. If you are setting this survey up in KoBo in order to enter data from paper questionnaires, you can open the file this way. If you want to access the  dataset from a tablet or a different computer, you will select the “copy” button. This will copy a link  to the dataset that you can then send to anyone that you want to access your dataset. Here you will  also make sure the option for “online/offline” data entry is selected, so that data collectors can use the form even when there is no internet. The main file will update whenever the tablet is back in an  area with wifi. Please note: using this method, </w:t>
      </w:r>
      <w:r w:rsidDel="00000000" w:rsidR="00000000" w:rsidRPr="00000000">
        <w:rPr>
          <w:rFonts w:ascii="Arial" w:cs="Arial" w:eastAsia="Arial" w:hAnsi="Arial"/>
          <w:b w:val="0"/>
          <w:i w:val="0"/>
          <w:smallCaps w:val="0"/>
          <w:strike w:val="0"/>
          <w:color w:val="000000"/>
          <w:sz w:val="20.735984802246094"/>
          <w:szCs w:val="20.735984802246094"/>
          <w:u w:val="single"/>
          <w:shd w:fill="auto" w:val="clear"/>
          <w:vertAlign w:val="baseline"/>
          <w:rtl w:val="0"/>
        </w:rPr>
        <w:t xml:space="preserve">only one person </w:t>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will set up an account for the whole  team, and then data collectors will send data to that single account using the internet link. Data  collectors don’t need to set up KoBo accounts themselves. </w:t>
      </w:r>
    </w:p>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5306396484375" w:line="240" w:lineRule="auto"/>
        <w:ind w:left="0" w:right="880.8007812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466587" cy="1304544"/>
            <wp:effectExtent b="0" l="0" r="0" t="0"/>
            <wp:docPr id="57" name="image52.png"/>
            <a:graphic>
              <a:graphicData uri="http://schemas.openxmlformats.org/drawingml/2006/picture">
                <pic:pic>
                  <pic:nvPicPr>
                    <pic:cNvPr id="0" name="image52.png"/>
                    <pic:cNvPicPr preferRelativeResize="0"/>
                  </pic:nvPicPr>
                  <pic:blipFill>
                    <a:blip r:embed="rId20"/>
                    <a:srcRect b="0" l="0" r="0" t="0"/>
                    <a:stretch>
                      <a:fillRect/>
                    </a:stretch>
                  </pic:blipFill>
                  <pic:spPr>
                    <a:xfrm>
                      <a:off x="0" y="0"/>
                      <a:ext cx="5466587" cy="1304544"/>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466587" cy="1304544"/>
            <wp:effectExtent b="0" l="0" r="0" t="0"/>
            <wp:docPr id="28" name="image28.png"/>
            <a:graphic>
              <a:graphicData uri="http://schemas.openxmlformats.org/drawingml/2006/picture">
                <pic:pic>
                  <pic:nvPicPr>
                    <pic:cNvPr id="0" name="image28.png"/>
                    <pic:cNvPicPr preferRelativeResize="0"/>
                  </pic:nvPicPr>
                  <pic:blipFill>
                    <a:blip r:embed="rId21"/>
                    <a:srcRect b="0" l="0" r="0" t="0"/>
                    <a:stretch>
                      <a:fillRect/>
                    </a:stretch>
                  </pic:blipFill>
                  <pic:spPr>
                    <a:xfrm>
                      <a:off x="0" y="0"/>
                      <a:ext cx="5466587" cy="1304544"/>
                    </a:xfrm>
                    <a:prstGeom prst="rect"/>
                    <a:ln/>
                  </pic:spPr>
                </pic:pic>
              </a:graphicData>
            </a:graphic>
          </wp:inline>
        </w:drawing>
      </w:r>
      <w:r w:rsidDel="00000000" w:rsidR="00000000" w:rsidRPr="00000000">
        <w:rPr>
          <w:rtl w:val="0"/>
        </w:rPr>
      </w:r>
    </w:p>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07101440429688" w:line="240" w:lineRule="auto"/>
        <w:ind w:left="0" w:right="980.2270507812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17  </w:t>
      </w:r>
    </w:p>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0528564453125" w:line="240" w:lineRule="auto"/>
        <w:ind w:left="0" w:right="1025.3881835937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US Centers for Disease Control and Prevention, 2022 </w:t>
      </w:r>
    </w:p>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79919052124023" w:lineRule="auto"/>
        <w:ind w:left="1030.7068634033203" w:right="1098.238525390625" w:firstLine="2.91381835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Step 7. When you are in the tablet, open the survey, and then select “bookmark” or “favorite” from  your browser’s options. This makes it possible to easily open the survey as needed in the future.  </w:t>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46484375" w:line="261.4852809906006" w:lineRule="auto"/>
        <w:ind w:left="1036.9234466552734" w:right="1397.9461669921875" w:firstLine="4.55520629882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NOTE: If you are using the paper surveys, open this same survey to perform manual entry of the  data from the paper forms.  </w:t>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052490234375" w:line="240" w:lineRule="auto"/>
        <w:ind w:left="1044.5685577392578" w:right="0" w:firstLine="0"/>
        <w:jc w:val="left"/>
        <w:rPr>
          <w:rFonts w:ascii="Arial" w:cs="Arial" w:eastAsia="Arial" w:hAnsi="Arial"/>
          <w:b w:val="0"/>
          <w:i w:val="0"/>
          <w:smallCaps w:val="0"/>
          <w:strike w:val="0"/>
          <w:color w:val="2f5496"/>
          <w:sz w:val="29.976089477539062"/>
          <w:szCs w:val="29.976089477539062"/>
          <w:u w:val="none"/>
          <w:shd w:fill="auto" w:val="clear"/>
          <w:vertAlign w:val="baseline"/>
        </w:rPr>
      </w:pPr>
      <w:r w:rsidDel="00000000" w:rsidR="00000000" w:rsidRPr="00000000">
        <w:rPr>
          <w:rFonts w:ascii="Arial" w:cs="Arial" w:eastAsia="Arial" w:hAnsi="Arial"/>
          <w:b w:val="0"/>
          <w:i w:val="0"/>
          <w:smallCaps w:val="0"/>
          <w:strike w:val="0"/>
          <w:color w:val="2f5496"/>
          <w:sz w:val="29.976089477539062"/>
          <w:szCs w:val="29.976089477539062"/>
          <w:u w:val="none"/>
          <w:shd w:fill="auto" w:val="clear"/>
          <w:vertAlign w:val="baseline"/>
          <w:rtl w:val="0"/>
        </w:rPr>
        <w:t xml:space="preserve">6 Sampling KAP survey participants  </w:t>
      </w:r>
    </w:p>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5927734375" w:line="262.4106216430664" w:lineRule="auto"/>
        <w:ind w:left="1032.5849151611328" w:right="1040.902099609375" w:firstLine="4.55734252929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One of most important steps in conducting a KAP survey is deciding how you will select your KAP  survey sample of participants. If you want to use the survey to provide information about the entire  geographic area, then you will need to select a sufficiently large sample and select your sample  randomly from that area. Samples in which people are not randomly selected are sometimes used  (called “convenience samples” and “intercept interviews”), however using this approach should not  be used for a KAP survey.  </w:t>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46435546875" w:line="262.2572994232178" w:lineRule="auto"/>
        <w:ind w:left="1030.5133819580078" w:right="1097.00927734375" w:firstLine="14.08630371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you feel you need to collect information with a small sample size or using a convenience sample,  you can administer a Rapid Assessment, by collecting a brief version of either of the surveys with a  small sample from whoever you can find in the community (with local interviewers), followed by  sharing that information with focus groups or other naturally occurring groups within the  community, to reflect on the results, to add other points of view, and to compensate for the fact  that your sample is most likely not representative of the whole community. You would not conduct  statistical analysis on this type of data.  </w:t>
      </w:r>
    </w:p>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93017578125" w:line="240" w:lineRule="auto"/>
        <w:ind w:left="1312.5130462646484"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6.1 Key concepts of KAP survey sampling  </w:t>
      </w:r>
    </w:p>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603759765625" w:line="259.17211532592773" w:lineRule="auto"/>
        <w:ind w:left="1042.735366821289" w:right="1327.176513671875" w:firstLine="1.8643188476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Before providing specific guidance for estimating sample size and sampling participants, it will be  helpful to read a brief review of some basic sampling concepts.  </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2615966796875" w:line="262.642879486084" w:lineRule="auto"/>
        <w:ind w:left="1030.5139923095703" w:right="998.28369140625" w:firstLine="10.978393554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Estimating sample size – Because of known mathematical relationships between the size of the  general population, the size of a survey sample, and an acceptable margin of error, you can estimate  your sample size using a formula. The other elements that go into the formula have commonly used  values that we can use here to keep it as simple as possible. (For a more in-depth explanation, follow this link: </w:t>
      </w:r>
      <w:r w:rsidDel="00000000" w:rsidR="00000000" w:rsidRPr="00000000">
        <w:rPr>
          <w:rFonts w:ascii="Arial" w:cs="Arial" w:eastAsia="Arial" w:hAnsi="Arial"/>
          <w:b w:val="0"/>
          <w:i w:val="0"/>
          <w:smallCaps w:val="0"/>
          <w:strike w:val="0"/>
          <w:color w:val="0563c1"/>
          <w:sz w:val="20.734708786010742"/>
          <w:szCs w:val="20.734708786010742"/>
          <w:u w:val="single"/>
          <w:shd w:fill="auto" w:val="clear"/>
          <w:vertAlign w:val="baseline"/>
          <w:rtl w:val="0"/>
        </w:rPr>
        <w:t xml:space="preserve">https://www.wikihow.com/Calculate-Sample-Size</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Past experience in DRC has shown that  a sample size of 400-500 interviews provides sufficient power for most analyses. In the example  provided below, we estimate a sample size of 600 (300 women and 300 men), so that results can be  displayed separately by sex. In the section below, we will work through an example of how to  calculate a sufficiently large sample size for your needs. In some cases, donors will specify the  sample size, or budget may determine how many can be included in the survey. Security  considerations may also affect where surveys can be administered. If you have to cover a large area  and can only sample certain villages or neighborhoods, you can use cluster sampling methods. This is  outside the scope of this guide, but guidance is available on-line  </w:t>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6329345703125" w:line="240" w:lineRule="auto"/>
        <w:ind w:left="1040.663833618164"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w:t>
      </w:r>
      <w:r w:rsidDel="00000000" w:rsidR="00000000" w:rsidRPr="00000000">
        <w:rPr>
          <w:rFonts w:ascii="Arial" w:cs="Arial" w:eastAsia="Arial" w:hAnsi="Arial"/>
          <w:b w:val="0"/>
          <w:i w:val="0"/>
          <w:smallCaps w:val="0"/>
          <w:strike w:val="0"/>
          <w:color w:val="0563c1"/>
          <w:sz w:val="20.734708786010742"/>
          <w:szCs w:val="20.734708786010742"/>
          <w:u w:val="single"/>
          <w:shd w:fill="auto" w:val="clear"/>
          <w:vertAlign w:val="baseline"/>
          <w:rtl w:val="0"/>
        </w:rPr>
        <w:t xml:space="preserve">https://www.voxco.com/fr/blog/echantillonnage-en-grappes/</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4254150390625" w:line="262.2568702697754" w:lineRule="auto"/>
        <w:ind w:left="1028.6490631103516" w:right="1050.08544921875" w:firstLine="15.9506225585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Before making this calculation (using an online sample size calculator application, for example, Stat  Trek Sample Size Calculator: </w:t>
      </w:r>
      <w:r w:rsidDel="00000000" w:rsidR="00000000" w:rsidRPr="00000000">
        <w:rPr>
          <w:rFonts w:ascii="Arial" w:cs="Arial" w:eastAsia="Arial" w:hAnsi="Arial"/>
          <w:b w:val="0"/>
          <w:i w:val="0"/>
          <w:smallCaps w:val="0"/>
          <w:strike w:val="0"/>
          <w:color w:val="0563c1"/>
          <w:sz w:val="20.734708786010742"/>
          <w:szCs w:val="20.734708786010742"/>
          <w:u w:val="single"/>
          <w:shd w:fill="auto" w:val="clear"/>
          <w:vertAlign w:val="baseline"/>
          <w:rtl w:val="0"/>
        </w:rPr>
        <w:t xml:space="preserve">https://stattrek.com/survey-sampling/sample-size-calculator.aspx</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it is  important to think about what your primary objectives are for the survey. Some important things to  think about are:  </w:t>
      </w:r>
    </w:p>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79727172851562" w:line="240" w:lineRule="auto"/>
        <w:ind w:left="1375.955581665039"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Who is in the population of interest (e.g. just adults or also children)? </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02581787109375"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18  </w:t>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260284423828" w:lineRule="auto"/>
        <w:ind w:left="1719.53369140625" w:right="1023.78173828125" w:hanging="343.5780334472656"/>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Are you interested in describing frequencies for the entire sample, or is it more important to  keep groups separate to compare them?  </w:t>
      </w:r>
    </w:p>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5810546875" w:line="240" w:lineRule="auto"/>
        <w:ind w:left="1375.956039428711"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What about other subsets of the population such as ethnic or religious groups?  </w:t>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0263671875" w:line="263.0277156829834" w:lineRule="auto"/>
        <w:ind w:left="1028.647689819336" w:right="1192.2540283203125" w:hanging="2.07168579101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simplest methods of estimating sample size assume you are trying to provide response  frequencies that are generalizable to the entire population of interest. These are called descriptive  statistics. If you also want to be able to stratify results by gender or by other characteristics, the sample size will need to be larger. One mistake people often make is that they estimate a sample  size only large enough for basic descriptive statistics and then they try to stratify results by other variables or compare groups. If you do this, your sample will not be large enough for you to be  confident in your results.  </w:t>
      </w:r>
    </w:p>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531005859375" w:line="262.64225006103516" w:lineRule="auto"/>
        <w:ind w:left="1030.5121612548828" w:right="1177.4688720703125" w:firstLine="14.08630371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you plan to stratify your results by gender, age, or other demographics, you will need to increase  the sample size. This will be illustrated below when we suggest a specific sampling plan for the  general population surveys using the two model questionnaires.  </w:t>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8642578125" w:line="263.02860260009766" w:lineRule="auto"/>
        <w:ind w:left="1030.9307098388672" w:right="987.33642578125" w:firstLine="2.68875122070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Sampling methods – Once you have calculated the survey sample size, you will also need to devise  methods to number, select, and recruit respondents. Ideally, selecting participants is done by  obtaining a list of everyone in the population of interest and then randomly selecting participants  from this list. Contact the local public health office to obtain a list of all homes in the area of interest.  </w:t>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52978515625" w:line="261.4860248565674" w:lineRule="auto"/>
        <w:ind w:left="1036.3167572021484" w:right="1566.2481689453125" w:firstLine="0.828552246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Once you have a list of all residents in the population of interest, identifying individuals to be  recruited for interview is a simple matter of randomly selecting from the list. You have several  options:  </w:t>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2633056640625" w:line="244.1301441192627" w:lineRule="auto"/>
        <w:ind w:left="1712.2946166992188" w:right="1124.77294921875" w:hanging="331.7787170410156"/>
        <w:jc w:val="both"/>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You can assign a number to each individual and then use a random number generator such  as this one (Stat Trek Sample Size Calculator: </w:t>
      </w:r>
      <w:r w:rsidDel="00000000" w:rsidR="00000000" w:rsidRPr="00000000">
        <w:rPr>
          <w:rFonts w:ascii="Arial" w:cs="Arial" w:eastAsia="Arial" w:hAnsi="Arial"/>
          <w:b w:val="0"/>
          <w:i w:val="0"/>
          <w:smallCaps w:val="0"/>
          <w:strike w:val="0"/>
          <w:color w:val="0563c1"/>
          <w:sz w:val="20.734708786010742"/>
          <w:szCs w:val="20.734708786010742"/>
          <w:u w:val="single"/>
          <w:shd w:fill="auto" w:val="clear"/>
          <w:vertAlign w:val="baseline"/>
          <w:rtl w:val="0"/>
        </w:rPr>
        <w:t xml:space="preserve">https://stattrek.com/survey-sampling/sample size-calculator.aspx</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to randomly select individuals.  </w:t>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576171875" w:line="242.97391891479492" w:lineRule="auto"/>
        <w:ind w:left="1719.5452880859375" w:right="1007.27783203125" w:hanging="339.021606445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In more remote environments, you can simply put all the numbers in a bowl and select them  randomly.  </w:t>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7177734375" w:line="261.4860248565674" w:lineRule="auto"/>
        <w:ind w:left="1035.4947662353516" w:right="1078.712158203125" w:firstLine="9.11483764648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it is not possible to obtain or create a list of every member of the population, alternative methods  such as stratified sampling (sometimes also called representative sampling) can be used.  </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2633056640625" w:line="262.6428508758545" w:lineRule="auto"/>
        <w:ind w:left="1030.7303619384766" w:right="1038.836669921875" w:firstLine="2.9000854492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Stratified random sampling – When random sampling of the entire population is not possible, we  can use alternative methods, such as randomly selecting villages, then neighborhoods within  villages, houses within neighborhoods, and then individuals within selected households. As long as  selections are made randomly throughout the process, this is also an acceptable method for  respondent selection. This method also enables you to ensure that certain characteristics of your  sample are consistent with the underlying population. For example, if 30% of the general population  lives in rural villages, we can select 30% of our sample from rural villages.  </w:t>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4637451171875" w:line="262.8738784790039" w:lineRule="auto"/>
        <w:ind w:left="1036.5311431884766" w:right="995.338134765625" w:firstLine="8.0783081054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In Section 6.2 below, we will provide an example of representative sampling for a general population  KAP survey by first determining the proportion of the general population living in rural, small urban, and large urban locales. Then we will sample a proportionate number of villages of each type, then  neighborhoods. Finally, houses, and individual respondents will be selected by data collectors while  in each selected neighborhood. This is not the only way to do the sampling, but provides an  example. </w:t>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8640747070312"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19  </w:t>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88136100769043" w:lineRule="auto"/>
        <w:ind w:left="1033.6206817626953" w:right="982.7783203125" w:firstLine="278.8923645019531"/>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6.2 Applying sampling concepts to a general population KAP survey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Sampling one health zone at a time – For your general population surveys, you will first need to  determine the sample sizes for each health zone.  </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865478515625" w:line="242.97260284423828" w:lineRule="auto"/>
        <w:ind w:left="1712.2836303710938" w:right="983.055419921875" w:hanging="331.7713928222656"/>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you are conducting a survey in a single health zone where the outbreak began, you will only  sample that health zone.  </w:t>
      </w:r>
    </w:p>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587890625" w:line="245.28654098510742" w:lineRule="auto"/>
        <w:ind w:left="1707.313232421875" w:right="983.475341796875" w:hanging="326.7996215820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you want to make comparisons between multiple health zones, you will need to calculate  the sample size for each health zone separately.  </w:t>
      </w:r>
    </w:p>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258056640625" w:line="240" w:lineRule="auto"/>
        <w:ind w:left="1033.413314819336"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With either of these strategies, follow these additional steps if you plan to analyze the data by sex: </w:t>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025146484375" w:line="242.97260284423828" w:lineRule="auto"/>
        <w:ind w:left="1709.4015502929688" w:right="982.740478515625" w:hanging="328.8713073730469"/>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you want to display findings for women and men separately on a range of frequencies, you  will need to calculate a sample for women and men separately.  </w:t>
      </w:r>
    </w:p>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57568359375" w:line="243.74470710754395" w:lineRule="auto"/>
        <w:ind w:left="1707.3330688476562" w:right="983.08349609375" w:hanging="326.7997741699219"/>
        <w:jc w:val="both"/>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However, if you sample men and women separately and then want to display frequencies for  the entire population (not stratified by sex), you will need to weight the frequencies for men  and from women according to the proportion of men and of women in your population of  interest.  </w:t>
      </w:r>
    </w:p>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5904541015625" w:line="262.64299392700195" w:lineRule="auto"/>
        <w:ind w:left="1030.9484100341797" w:right="997.730712890625" w:firstLine="10.5639648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Begin by estimating sample size – For the example below, (using Beni health zone in eastern  Democratic Republic of the Congo [DRC]), we will calculate a sample size for men and women  separately so that survey response frequencies can be displayed separately. These separate  frequencies will allow us to tailor community awareness efforts and organize community activities to  meet the needs of men and women separately.  </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638916015625" w:line="262.64299392700195" w:lineRule="auto"/>
        <w:ind w:left="1030.7413482666016" w:right="1074.5068359375" w:firstLine="13.8790893554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For this example, we will use population estimates found online in July 2020. You should work with  your local Ministry of Health and local universities to obtain population estimates for the geographic area that you wish to survey. At a minimum, you will need: total population, percentage of women,  </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630859375" w:line="263.02868843078613" w:lineRule="auto"/>
        <w:ind w:left="1030.5152130126953" w:right="1144.783935546875" w:firstLine="12.2415161132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percentage of the population who are children, and percentages of the entire population living in  rural areas, in small towns/cities, and in large cities. This will allow you to make all the calculations  you need for the sampling. While it is important that you have all of this information, keep in mind  that you can use estimates.  </w:t>
      </w:r>
    </w:p>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5308837890625" w:line="263.7993907928467" w:lineRule="auto"/>
        <w:ind w:left="1126.8366241455078" w:right="1080.24902343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Table 7. Information you will need to calculate sample size and to sample by small, medium, and  large village/city using Beni Health Zone, DRC as an example  </w:t>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7.7435302734375" w:line="240" w:lineRule="auto"/>
        <w:ind w:left="0" w:right="1065.721435546875" w:firstLine="0"/>
        <w:jc w:val="righ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Total N (%) Men N (%) Women N (%)  </w:t>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90673828125" w:line="243.9524745941162" w:lineRule="auto"/>
        <w:ind w:left="1590.3924560546875" w:right="948.19091796875" w:firstLine="0"/>
        <w:jc w:val="righ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Beni health zone population 260,000 (100%) 127,400 (100%) 132,600 (100%)  City of Beni population (urban population) 120,640 (46%) 59,114 (46%) 61,526 (46%) Medium sized villages population 91,978 (35%) 32,192 (35%) 46,909 (35%)  Small village population 45,989 (18%) 22,535 (18%) 23,454 (18%)  </w:t>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09088134765625" w:line="240" w:lineRule="auto"/>
        <w:ind w:left="1033.4134674072266"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We estimated the numbers in the table above from four numbers obtained online:  </w:t>
      </w:r>
    </w:p>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4.02587890625" w:line="242.9732608795166" w:lineRule="auto"/>
        <w:ind w:left="1368.9230346679688" w:right="1461.3226318359375" w:hanging="331.366577148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population of the Beni health zone: (</w:t>
      </w:r>
      <w:r w:rsidDel="00000000" w:rsidR="00000000" w:rsidRPr="00000000">
        <w:rPr>
          <w:rFonts w:ascii="Arial" w:cs="Arial" w:eastAsia="Arial" w:hAnsi="Arial"/>
          <w:b w:val="0"/>
          <w:i w:val="0"/>
          <w:smallCaps w:val="0"/>
          <w:strike w:val="0"/>
          <w:color w:val="0563c1"/>
          <w:sz w:val="20.734708786010742"/>
          <w:szCs w:val="20.734708786010742"/>
          <w:u w:val="single"/>
          <w:shd w:fill="auto" w:val="clear"/>
          <w:vertAlign w:val="baseline"/>
          <w:rtl w:val="0"/>
        </w:rPr>
        <w:t xml:space="preserve">https://www.watercharity.org/book/beni-biosand training-democratic-republic-of-congo-2/</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25677490234375" w:line="244.13037300109863" w:lineRule="auto"/>
        <w:ind w:left="1374.713134765625" w:right="1630.5841064453125" w:hanging="337.1565246582031"/>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percentage of the total DRC population who are women and the percentage who are  children under 15: </w:t>
      </w:r>
      <w:r w:rsidDel="00000000" w:rsidR="00000000" w:rsidRPr="00000000">
        <w:rPr>
          <w:rFonts w:ascii="Arial" w:cs="Arial" w:eastAsia="Arial" w:hAnsi="Arial"/>
          <w:b w:val="0"/>
          <w:i w:val="0"/>
          <w:smallCaps w:val="0"/>
          <w:strike w:val="0"/>
          <w:color w:val="0563c1"/>
          <w:sz w:val="20.734708786010742"/>
          <w:szCs w:val="20.734708786010742"/>
          <w:u w:val="single"/>
          <w:shd w:fill="auto" w:val="clear"/>
          <w:vertAlign w:val="baseline"/>
          <w:rtl w:val="0"/>
        </w:rPr>
        <w:t xml:space="preserve">https://africa.unwomen.org/en/where-we-are/west-and-central africa/democratic-republic-of-congo</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4573974609375"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20  </w:t>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77586364746" w:lineRule="auto"/>
        <w:ind w:left="1377.2091674804688" w:right="1026.52099609375" w:hanging="339.65270996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population of the city of Beni, the only major urban center in the health zone:  </w:t>
      </w:r>
      <w:r w:rsidDel="00000000" w:rsidR="00000000" w:rsidRPr="00000000">
        <w:rPr>
          <w:rFonts w:ascii="Arial" w:cs="Arial" w:eastAsia="Arial" w:hAnsi="Arial"/>
          <w:b w:val="0"/>
          <w:i w:val="0"/>
          <w:smallCaps w:val="0"/>
          <w:strike w:val="0"/>
          <w:color w:val="222222"/>
          <w:sz w:val="20.734708786010742"/>
          <w:szCs w:val="20.734708786010742"/>
          <w:u w:val="none"/>
          <w:shd w:fill="f5f5f5" w:val="clear"/>
          <w:vertAlign w:val="baseline"/>
          <w:rtl w:val="0"/>
        </w:rPr>
        <w:t xml:space="preserve">(</w:t>
      </w:r>
      <w:r w:rsidDel="00000000" w:rsidR="00000000" w:rsidRPr="00000000">
        <w:rPr>
          <w:rFonts w:ascii="Arial" w:cs="Arial" w:eastAsia="Arial" w:hAnsi="Arial"/>
          <w:b w:val="0"/>
          <w:i w:val="0"/>
          <w:smallCaps w:val="0"/>
          <w:strike w:val="0"/>
          <w:color w:val="0563c1"/>
          <w:sz w:val="20.734708786010742"/>
          <w:szCs w:val="20.734708786010742"/>
          <w:u w:val="single"/>
          <w:shd w:fill="auto" w:val="clear"/>
          <w:vertAlign w:val="baseline"/>
          <w:rtl w:val="0"/>
        </w:rPr>
        <w:t xml:space="preserve">https://www.cidrap.umn.edu/news-perspective/2018/07/news-scan-jul-31-</w:t>
      </w:r>
      <w:r w:rsidDel="00000000" w:rsidR="00000000" w:rsidRPr="00000000">
        <w:rPr>
          <w:rFonts w:ascii="Arial" w:cs="Arial" w:eastAsia="Arial" w:hAnsi="Arial"/>
          <w:b w:val="0"/>
          <w:i w:val="0"/>
          <w:smallCaps w:val="0"/>
          <w:strike w:val="0"/>
          <w:color w:val="0563c1"/>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563c1"/>
          <w:sz w:val="20.734708786010742"/>
          <w:szCs w:val="20.734708786010742"/>
          <w:u w:val="single"/>
          <w:shd w:fill="auto" w:val="clear"/>
          <w:vertAlign w:val="baseline"/>
          <w:rtl w:val="0"/>
        </w:rPr>
        <w:t xml:space="preserve">2018#:~:text=The%20DRC%27s%20health%20ministry%20urged%20health%20workers%20to,Be</w:t>
      </w:r>
      <w:r w:rsidDel="00000000" w:rsidR="00000000" w:rsidRPr="00000000">
        <w:rPr>
          <w:rFonts w:ascii="Arial" w:cs="Arial" w:eastAsia="Arial" w:hAnsi="Arial"/>
          <w:b w:val="0"/>
          <w:i w:val="0"/>
          <w:smallCaps w:val="0"/>
          <w:strike w:val="0"/>
          <w:color w:val="0563c1"/>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563c1"/>
          <w:sz w:val="20.734708786010742"/>
          <w:szCs w:val="20.734708786010742"/>
          <w:u w:val="single"/>
          <w:shd w:fill="auto" w:val="clear"/>
          <w:vertAlign w:val="baseline"/>
          <w:rtl w:val="0"/>
        </w:rPr>
        <w:t xml:space="preserve">ni%2C%20which%20has%20a%20population%20of%20about%20232%2C000.</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57568359375" w:line="262.80750274658203" w:lineRule="auto"/>
        <w:ind w:left="1030.3063201904297" w:right="1172.6177978515625" w:hanging="2.27859497070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You will notice looking at these estimates that they are not precise. For example, ideally, we would  want the proportion of children under 18 years, and we would want the proportion of the  population that is female for Beni, not for all of DRC. However, if you are not able to access these  precise figures, it is acceptable to make a rough estimate. Also, for this example, we calculated the percentage of the population living in urban areas by dividing the population of Beni City by the  estimated population of the entire health zone. We assumed that twice as many people live in  medium sized villages as in small villages. Creating a table with the best available information will  help you both with the sample size estimation and the sampling planning.  </w:t>
      </w:r>
    </w:p>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20458984375" w:line="262.64270782470703" w:lineRule="auto"/>
        <w:ind w:left="1030.5341339111328" w:right="1115.1318359375" w:firstLine="10.978393554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Estimating the survey sample size for women – To start the process of sample size estimation for the women’s sample, we can go to an online sample size estimator such as Stat Trek Sample Size  Calculator (</w:t>
      </w:r>
      <w:r w:rsidDel="00000000" w:rsidR="00000000" w:rsidRPr="00000000">
        <w:rPr>
          <w:rFonts w:ascii="Arial" w:cs="Arial" w:eastAsia="Arial" w:hAnsi="Arial"/>
          <w:b w:val="0"/>
          <w:i w:val="0"/>
          <w:smallCaps w:val="0"/>
          <w:strike w:val="0"/>
          <w:color w:val="0563c1"/>
          <w:sz w:val="20.734708786010742"/>
          <w:szCs w:val="20.734708786010742"/>
          <w:u w:val="single"/>
          <w:shd w:fill="auto" w:val="clear"/>
          <w:vertAlign w:val="baseline"/>
          <w:rtl w:val="0"/>
        </w:rPr>
        <w:t xml:space="preserve">https://stattrek.com/survey-sampling/sample-size-calculator.aspx)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and follow it step by  step. 1. First, we will estimate the sample size for women. Here is an example of the first screen you will see:  </w:t>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206298828125" w:line="207.03527927398682" w:lineRule="auto"/>
        <w:ind w:left="1028.6490631103516" w:right="967.19970703125" w:firstLine="27.3510742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Pr>
        <w:drawing>
          <wp:inline distB="19050" distT="19050" distL="19050" distR="19050">
            <wp:extent cx="5408676" cy="3537204"/>
            <wp:effectExtent b="0" l="0" r="0" t="0"/>
            <wp:docPr id="33" name="image33.png"/>
            <a:graphic>
              <a:graphicData uri="http://schemas.openxmlformats.org/drawingml/2006/picture">
                <pic:pic>
                  <pic:nvPicPr>
                    <pic:cNvPr id="0" name="image33.png"/>
                    <pic:cNvPicPr preferRelativeResize="0"/>
                  </pic:nvPicPr>
                  <pic:blipFill>
                    <a:blip r:embed="rId22"/>
                    <a:srcRect b="0" l="0" r="0" t="0"/>
                    <a:stretch>
                      <a:fillRect/>
                    </a:stretch>
                  </pic:blipFill>
                  <pic:spPr>
                    <a:xfrm>
                      <a:off x="0" y="0"/>
                      <a:ext cx="5408676" cy="3537204"/>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options shown above are the ones you should select:  </w:t>
      </w:r>
    </w:p>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30682373046875" w:line="242.97343254089355" w:lineRule="auto"/>
        <w:ind w:left="1036.520767211914" w:right="1676.678466796875" w:hanging="6.21704101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 Sampling method: "Simple Random Sampling" (leave “with replacement” box blank)  b. Parameter of interest: “Proportion” – This means our results will be percentages and not  numerical values in the form of means  </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7177734375" w:line="240.65946578979492" w:lineRule="auto"/>
        <w:ind w:left="1368.9166259765625" w:right="1085.9716796875" w:hanging="332.5996398925781"/>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c. Purpose of research: “Estimate proportion” – This means you are attempting to estimate values  that represent the underlying population values rather than testing a hypothesis. </w:t>
      </w:r>
    </w:p>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0556640625"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21  </w:t>
      </w:r>
    </w:p>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6.935043334961"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 Select: “Next”  </w:t>
      </w:r>
    </w:p>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67.0491790771484"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next screen will be:  </w:t>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2.17041015625" w:line="206.87273025512695" w:lineRule="auto"/>
        <w:ind w:left="1034.451675415039" w:right="844.7998046875" w:firstLine="359.9484252929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Pr>
        <w:drawing>
          <wp:inline distB="19050" distT="19050" distL="19050" distR="19050">
            <wp:extent cx="5271516" cy="3488436"/>
            <wp:effectExtent b="0" l="0" r="0" t="0"/>
            <wp:docPr id="34" name="image34.png"/>
            <a:graphic>
              <a:graphicData uri="http://schemas.openxmlformats.org/drawingml/2006/picture">
                <pic:pic>
                  <pic:nvPicPr>
                    <pic:cNvPr id="0" name="image34.png"/>
                    <pic:cNvPicPr preferRelativeResize="0"/>
                  </pic:nvPicPr>
                  <pic:blipFill>
                    <a:blip r:embed="rId23"/>
                    <a:srcRect b="0" l="0" r="0" t="0"/>
                    <a:stretch>
                      <a:fillRect/>
                    </a:stretch>
                  </pic:blipFill>
                  <pic:spPr>
                    <a:xfrm>
                      <a:off x="0" y="0"/>
                      <a:ext cx="5271516" cy="3488436"/>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Select the following option:  </w:t>
      </w:r>
    </w:p>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904541015625" w:line="240" w:lineRule="auto"/>
        <w:ind w:left="1027.2014617919922"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Main goal: “Find minimum sample size, given error”  </w:t>
      </w:r>
    </w:p>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259765625" w:line="240" w:lineRule="auto"/>
        <w:ind w:left="1027.2014617919922"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Select: “Next”  </w:t>
      </w:r>
    </w:p>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2.825927734375" w:line="240" w:lineRule="auto"/>
        <w:ind w:left="1028.6515045166016"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next screen will be: </w:t>
      </w:r>
    </w:p>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17333984375" w:line="240" w:lineRule="auto"/>
        <w:ind w:left="0" w:right="849.599609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Pr>
        <w:drawing>
          <wp:inline distB="19050" distT="19050" distL="19050" distR="19050">
            <wp:extent cx="5242561" cy="2499360"/>
            <wp:effectExtent b="0" l="0" r="0" t="0"/>
            <wp:docPr id="31" name="image31.png"/>
            <a:graphic>
              <a:graphicData uri="http://schemas.openxmlformats.org/drawingml/2006/picture">
                <pic:pic>
                  <pic:nvPicPr>
                    <pic:cNvPr id="0" name="image31.png"/>
                    <pic:cNvPicPr preferRelativeResize="0"/>
                  </pic:nvPicPr>
                  <pic:blipFill>
                    <a:blip r:embed="rId24"/>
                    <a:srcRect b="0" l="0" r="0" t="0"/>
                    <a:stretch>
                      <a:fillRect/>
                    </a:stretch>
                  </pic:blipFill>
                  <pic:spPr>
                    <a:xfrm>
                      <a:off x="0" y="0"/>
                      <a:ext cx="5242561" cy="2499360"/>
                    </a:xfrm>
                    <a:prstGeom prst="rect"/>
                    <a:ln/>
                  </pic:spPr>
                </pic:pic>
              </a:graphicData>
            </a:graphic>
          </wp:inline>
        </w:drawing>
      </w:r>
      <w:r w:rsidDel="00000000" w:rsidR="00000000" w:rsidRPr="00000000">
        <w:rPr>
          <w:rtl w:val="0"/>
        </w:rPr>
      </w:r>
    </w:p>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22  </w:t>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74470710754395" w:lineRule="auto"/>
        <w:ind w:left="1032.5849151611328" w:right="1083.785400390625" w:firstLine="12.0147705078125"/>
        <w:jc w:val="both"/>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Here you see that we are entering “.06” for the margin of error. This means that your results, which  will be in percentages, will have a margin of error of 6%. So you will say “the frequency is x% plus or  minus 6%.” This is a relatively small margin of error because we want to have the ability to compare  percentages for women versus percentages for men. However, you can adjust the margin of error  </w:t>
      </w:r>
    </w:p>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8955078125" w:line="240" w:lineRule="auto"/>
        <w:ind w:left="1030.5139923095703"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that you want, keeping in mind that a smaller margin of error will require a larger sample size.  </w:t>
      </w:r>
    </w:p>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42626953125" w:line="240" w:lineRule="auto"/>
        <w:ind w:left="1044.6002960205078"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Fill in the above screen as is shown. The next screen will be:  </w:t>
      </w:r>
    </w:p>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5703125" w:line="240" w:lineRule="auto"/>
        <w:ind w:left="0" w:right="0"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Pr>
        <w:drawing>
          <wp:inline distB="19050" distT="19050" distL="19050" distR="19050">
            <wp:extent cx="5318760" cy="3089148"/>
            <wp:effectExtent b="0" l="0" r="0" t="0"/>
            <wp:docPr id="32" name="image32.png"/>
            <a:graphic>
              <a:graphicData uri="http://schemas.openxmlformats.org/drawingml/2006/picture">
                <pic:pic>
                  <pic:nvPicPr>
                    <pic:cNvPr id="0" name="image32.png"/>
                    <pic:cNvPicPr preferRelativeResize="0"/>
                  </pic:nvPicPr>
                  <pic:blipFill>
                    <a:blip r:embed="rId25"/>
                    <a:srcRect b="0" l="0" r="0" t="0"/>
                    <a:stretch>
                      <a:fillRect/>
                    </a:stretch>
                  </pic:blipFill>
                  <pic:spPr>
                    <a:xfrm>
                      <a:off x="0" y="0"/>
                      <a:ext cx="5318760" cy="3089148"/>
                    </a:xfrm>
                    <a:prstGeom prst="rect"/>
                    <a:ln/>
                  </pic:spPr>
                </pic:pic>
              </a:graphicData>
            </a:graphic>
          </wp:inline>
        </w:drawing>
      </w:r>
      <w:r w:rsidDel="00000000" w:rsidR="00000000" w:rsidRPr="00000000">
        <w:rPr>
          <w:rtl w:val="0"/>
        </w:rPr>
      </w:r>
    </w:p>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8993740081787" w:lineRule="auto"/>
        <w:ind w:left="1030.5204010009766" w:right="1004.427490234375" w:firstLine="14.0798950195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Here, it first asks for the sample proportion. The value 0.5 means that you estimate that your  sample size will be based on a question for which 50% of respondents answer “yes.” For reasons we  won’t go into here, this is the best value to use when you don’t have an actual estimate of the  expected frequency of your most important survey responses because it yields the largest sample  size. This means that with the resulting sample size, you can be sure you have a large enough sample  to do all of your analyses, regardless of what the actual frequencies turn out to be.  </w:t>
      </w:r>
    </w:p>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05810546875" w:line="243.74422073364258" w:lineRule="auto"/>
        <w:ind w:left="1030.732192993164" w:right="1096.54541015625" w:firstLine="13.8745117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Next, it asks for the total population size. Referring back to Table 7 above, we see that the best  available estimate for the adult female population of Beni health zone is 132,600. You will of course  need to replace this value with an estimate of the total female population in the health zone that  you are surveying. Then select “Report.”  </w:t>
      </w:r>
    </w:p>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18988037109375" w:line="240" w:lineRule="auto"/>
        <w:ind w:left="1028.660659790039"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report will look like this: </w:t>
      </w:r>
    </w:p>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5.2285766601562"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23  </w:t>
      </w:r>
    </w:p>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6.0001373291016"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Pr>
        <w:drawing>
          <wp:inline distB="19050" distT="19050" distL="19050" distR="19050">
            <wp:extent cx="5263896" cy="3550920"/>
            <wp:effectExtent b="0" l="0" r="0" t="0"/>
            <wp:docPr id="37" name="image37.png"/>
            <a:graphic>
              <a:graphicData uri="http://schemas.openxmlformats.org/drawingml/2006/picture">
                <pic:pic>
                  <pic:nvPicPr>
                    <pic:cNvPr id="0" name="image37.png"/>
                    <pic:cNvPicPr preferRelativeResize="0"/>
                  </pic:nvPicPr>
                  <pic:blipFill>
                    <a:blip r:embed="rId26"/>
                    <a:srcRect b="0" l="0" r="0" t="0"/>
                    <a:stretch>
                      <a:fillRect/>
                    </a:stretch>
                  </pic:blipFill>
                  <pic:spPr>
                    <a:xfrm>
                      <a:off x="0" y="0"/>
                      <a:ext cx="5263896" cy="3550920"/>
                    </a:xfrm>
                    <a:prstGeom prst="rect"/>
                    <a:ln/>
                  </pic:spPr>
                </pic:pic>
              </a:graphicData>
            </a:graphic>
          </wp:inline>
        </w:drawing>
      </w:r>
      <w:r w:rsidDel="00000000" w:rsidR="00000000" w:rsidRPr="00000000">
        <w:rPr>
          <w:rtl w:val="0"/>
        </w:rPr>
      </w:r>
    </w:p>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6428508758545" w:lineRule="auto"/>
        <w:ind w:left="1030.5133819580078" w:right="992.962646484375" w:firstLine="14.08630371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In the above report, you see that the total sample of women is 268. That is the target number of  women you would like to have complete your survey. Keeping in mind that there may be some  cases with the door-to-door sampling that may result in women not completing the survey, or loss of  some cases while alternating between male and female respondents, we advise that you increase  the sample to 300 (an extra 12% in the sample).  </w:t>
      </w:r>
    </w:p>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2642822265625" w:line="262.6428508758545" w:lineRule="auto"/>
        <w:ind w:left="1030.5133819580078" w:right="1002.835693359375" w:firstLine="10.9790039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Estimating the survey sample size for men – Once you have completed this estimation process for the survey sample for women, you will do the same for men. You will use all of the same steps  outlined above, except this time you will use the total estimated population of men in Beni: 127,400.  Because this population estimate for men is very close to the estimate for women, the sample size  comes out to be 300 also.  </w:t>
      </w:r>
    </w:p>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6416015625" w:line="262.64256477355957" w:lineRule="auto"/>
        <w:ind w:left="1032.5934600830078" w:right="1213.9459228515625" w:firstLine="2.68447875976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Comparisons of demographic groups may require oversampling – While the model sampling plan  samples both men and women equally so that results can be stratified by sex, if you want to  compare outcomes by language or ethnic group, by location, occupation, education or other  grouping, you should be sure to have a large enough sample of every group (a minimum of 30 of  every group being compared) in order to make comparisons.  </w:t>
      </w:r>
    </w:p>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2635498046875" w:line="259.17171478271484" w:lineRule="auto"/>
        <w:ind w:left="1032.5934600830078" w:right="1163.1158447265625" w:hanging="2.27859497070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You have now completed the step of estimating the sample size. Now we need to identify how 300  women and 300 men from Beni will be identified and recruited.  </w:t>
      </w:r>
    </w:p>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8.662109375" w:line="240" w:lineRule="auto"/>
        <w:ind w:left="1033.6292266845703"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Selecting survey participants  </w:t>
      </w:r>
    </w:p>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42556762695312" w:line="261.4855098724365" w:lineRule="auto"/>
        <w:ind w:left="1042.743911743164" w:right="1149.490966796875" w:hanging="15.435180664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Simple random sampling – If you are able to obtain a list of all residents (with phone numbers or  home addresses) in the population of interest, then you can perform simple random sampling. This </w:t>
      </w:r>
    </w:p>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67901611328125"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24  </w:t>
      </w:r>
    </w:p>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25658416748047" w:lineRule="auto"/>
        <w:ind w:left="1030.7205963134766" w:right="1002.347412109375" w:firstLine="9.943237304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is easy to do if you use a random number generator (for example a formula in Excel: "= randbetween  (1; 10000)") or print numbers and select the numbers from a bowl. One challenge with this method  will be that if the surveys are administered in person, respondents are likely to be located across a  very wide area. One way to overcome this challenge is to conduct interviews by phone.  </w:t>
      </w:r>
    </w:p>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597412109375" w:line="262.25658416748047" w:lineRule="auto"/>
        <w:ind w:left="1030.9191131591797" w:right="1148.4881591796875" w:firstLine="1.45874023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Representative sampling – If it is not possible to do simple random sampling, then you can select a  random sample through different geographic groupings within the health zone or other area. The  following series of steps illustrates how to conduct representative random sampling using villages,  neighborhoods, and households.  </w:t>
      </w:r>
    </w:p>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1962890625" w:line="240" w:lineRule="auto"/>
        <w:ind w:left="1033.6121368408203"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Steps  </w:t>
      </w:r>
    </w:p>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27197265625" w:line="242.97260284423828" w:lineRule="auto"/>
        <w:ind w:left="1044.7982025146484" w:right="999.851074218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For the purposes of this sampling process, we will assume that for each sampled health zone, we  will sample 25 villages of different sizes. The proportion of those 25 villages that are small,  medium, or large (by “large villages” we mean cities) will be different in each health zone.  </w:t>
      </w:r>
    </w:p>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849609375" w:line="243.3592128753662" w:lineRule="auto"/>
        <w:ind w:left="1368.9077758789062" w:right="1000.08056640625" w:hanging="330.1138305664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To sample small, medium, and large villages, we need to estimate the proportion of the total  population living in each size category. It is much more accurate to establish proportionate  sampling based on what proportion of the population live in small, medium, and large villages  than it is to use the number of villages of each type to create the proportions. This is because by  definition, large cities contain many more people than small villages. If you sample based on the  number of villages of each type, you will vastly over-sample rural respondents and under-sample  urban respondents. This will make your sample a poor representation of the population.  </w:t>
      </w:r>
    </w:p>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240234375" w:line="245.28785705566406" w:lineRule="auto"/>
        <w:ind w:left="1368.9108276367188" w:right="1271.1444091796875" w:hanging="331.356811523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Using the estimation table above, we know that small, medium, and large villages account for  the following proportions of the population:  </w:t>
      </w:r>
    </w:p>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7763671875" w:line="244.1308879852295" w:lineRule="auto"/>
        <w:ind w:left="2051.5170288085938" w:right="1364.6539306640625" w:firstLine="0.2017211914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 Small: 18% of the total population, so 18% of the sample of 300 or 54 women  b. Medium: 35% of the total population, 35% x 300 or 105 women  c. Large: 46% of the total population, or 46% x 300 or 138 women  </w:t>
      </w:r>
    </w:p>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751953125" w:line="261.48545265197754" w:lineRule="auto"/>
        <w:ind w:left="1042.750015258789" w:right="1167.9449462890625" w:hanging="2.07153320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(Due to rounding we have a total of 297 women, so we can add one more woman to each group to  reach 300.)  </w:t>
      </w:r>
    </w:p>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46435546875" w:line="245.28785705566406" w:lineRule="auto"/>
        <w:ind w:left="1381.14990234375" w:right="1211.7791748046875" w:hanging="349.1719055175781"/>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Next, using 25 as the total number of villages, we will calculate the number of villages that will  be sampled in each size category using the proportions calculated in step 3.  </w:t>
      </w:r>
    </w:p>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578857421875" w:line="253.38695526123047" w:lineRule="auto"/>
        <w:ind w:left="1375.955810546875" w:right="2127.4444580078125" w:firstLine="0.015258789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Small villages: 18% x 25 or 5 small villages (54 women)  </w:t>
      </w: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Medium villages: 35% x 25 or 9 medium villages (105 women)  </w:t>
      </w: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Large cities: 46% x 25 or 11 cities (138 women)  </w:t>
      </w:r>
    </w:p>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3.260498046875" w:line="262.25695610046387" w:lineRule="auto"/>
        <w:ind w:left="1036.519546508789" w:right="1017.286376953125" w:firstLine="0.62149047851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One challenge that becomes apparent using this process is that depending on your definition of a  large city, there may not be 11 different cities to sample. As you recall, we estimated the urban  proportion of the sample just from the city of Beni alone. The important thing is that Beni is an  urban setting, and the neighborhoods across the city should be randomly selected. Within the city of  Beni, there are four large subdivisions, or communes: Beni, Bungulu, Ruwenzori, Muhekera. For this  example, will use these fours subdivisions for sampling, and they will represent large cities. So our  large city row now becomes:  </w:t>
      </w:r>
    </w:p>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1964111328125" w:line="240" w:lineRule="auto"/>
        <w:ind w:left="1375.954360961914"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Large cities: 4 communes of Beni city (138 women)  </w:t>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0245361328125" w:line="263.7995910644531" w:lineRule="auto"/>
        <w:ind w:left="1036.5177154541016" w:right="1276.1920166015625" w:firstLine="8.07907104492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Depending on the area you are sampling in, this adaptation may not be necessary, but it is a good  example of how to adapt the general sampling model to your setting. </w:t>
      </w:r>
    </w:p>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7.0660400390625"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25  </w:t>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25658416748047" w:lineRule="auto"/>
        <w:ind w:left="1030.9264373779297" w:right="1309.9603271484375" w:firstLine="6.42288208007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At this point, it is helpful to consider that you are sampling two populations, women and men,  from the same populations and with identical sample sizes for each. For this reason, the most  efficient data collection method may be to alternate between men and women when conducting  door-to-door interviews. Combining the male sample and the female sample, we have:  </w:t>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1982421875" w:line="240" w:lineRule="auto"/>
        <w:ind w:left="1375.9522247314453"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Small villages: 5 (55 women, 55 men)  </w:t>
      </w:r>
    </w:p>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25146484375" w:line="240" w:lineRule="auto"/>
        <w:ind w:left="1375.9526824951172"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Medium villages: 9 villages (106 women, 106 men)  </w:t>
      </w:r>
    </w:p>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263671875" w:line="240" w:lineRule="auto"/>
        <w:ind w:left="1375.953140258789"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Large cities: 4 communes of Beni city (139 women, 139 men)  </w:t>
      </w:r>
    </w:p>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62548828125" w:line="242.97308921813965" w:lineRule="auto"/>
        <w:ind w:left="1375.3350830078125" w:right="1035.855712890625" w:hanging="337.3643493652344"/>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 The next step will be to randomly select 5 small villages and 9 large villages. This will require a  list of all of the small and large villages in your geographic area. If you have the lists of small and  medium sized villages on an Excel spreadsheet (numbered), you can use the formula "=  randbetween (1; 10000)" in Excel to generate the numbers of selected villages. For each sample  drawn, select 3-5 additional replacement villages in case some reason arises (for example,  insecurity or difficult access) that makes any selected village not possible for surveying.  </w:t>
      </w:r>
    </w:p>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5634765625" w:line="244.13080215454102" w:lineRule="auto"/>
        <w:ind w:left="1368.916015625" w:right="1079.38720703125" w:hanging="331.7710876464844"/>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Within villages and communes, you will need to decide whether it is more feasible to identify  different neighborhoods and then randomly select them as well, or if the village is small enough  to select households directly from the entire village.  </w:t>
      </w:r>
    </w:p>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2572021484375" w:line="242.9733180999756" w:lineRule="auto"/>
        <w:ind w:left="1719.5379638671875" w:right="1667.21435546875" w:hanging="344.6144104003906"/>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 Small villages: (55 women, 55 men), a total of 110 households across 5 villages, or 11  households per village (with 3 possible replacement villages)  </w:t>
      </w:r>
    </w:p>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77880859375" w:line="240.65998077392578" w:lineRule="auto"/>
        <w:ind w:left="1719.5413208007812" w:right="1201.5545654296875" w:hanging="338.4001159667969"/>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b. Medium villages: (106 women, 106 men), a total of 212 households across 9 villages, or 24  households per village (with five replacement villages identified)  </w:t>
      </w:r>
    </w:p>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561767578125" w:line="244.1308879852295" w:lineRule="auto"/>
        <w:ind w:left="1707.529296875" w:right="1216.568603515625" w:hanging="332.8065490722656"/>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c. Large cities: (139 women, 139 men), a total of 278 households across 4 communes, or 70  households per commune. (If possible, further randomize by neighborhood so that in 3 of  your communes, you have 25 households per neighborhood.).  </w:t>
      </w:r>
    </w:p>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45703125" w:line="256.0866451263428" w:lineRule="auto"/>
        <w:ind w:left="1027.6248931884766" w:right="1071.56005859375" w:firstLine="7.86849975585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8. The next step is to randomly select houses while you are in each neighborhood.  Selection of the first household – In small villages and towns, begin by identifying the geographic  center of the village (usually a school, religious center, or market). Follow these steps to select your  first house to survey:  </w:t>
      </w:r>
    </w:p>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92822265625" w:line="242.97391891479492" w:lineRule="auto"/>
        <w:ind w:left="1707.322998046875" w:right="1204.7381591796875" w:hanging="326.7997741699219"/>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Randomly identify a direction to walk in (either by spinning a bottle or throwing a pen into  the air and seeing which way it is pointing when it ends).  </w:t>
      </w:r>
    </w:p>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65673828125" w:line="240.65998077392578" w:lineRule="auto"/>
        <w:ind w:left="1719.54833984375" w:right="1123.0078125" w:hanging="339.021606445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As you walk to the edge of the village in that direction, begin counting homes and assigning  numbers.  </w:t>
      </w:r>
    </w:p>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5556640625" w:line="242.9733180999756" w:lineRule="auto"/>
        <w:ind w:left="1719.5498657226562" w:right="1151.2677001953125" w:hanging="339.0217590332031"/>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When you have finished assigning numbers to homes, put those numbers in a bowl and  randomly select a number. Do the first survey at the house that was assigned that number.  </w:t>
      </w:r>
    </w:p>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25616455078125" w:line="262.6424789428711" w:lineRule="auto"/>
        <w:ind w:left="1028.6695098876953" w:right="1065.87890625" w:hanging="2.0712280273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diagram below shows how this is done. In Figure 1, the data collector starts at the middle of the village, randomly selects a direction, then walks straight in that direction, passing six homes until  reaching the edge of the village. </w:t>
      </w:r>
    </w:p>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6.4663696289062"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26  </w:t>
      </w:r>
    </w:p>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Figure 1. Randomly selecting the first home for a KAP survey in a rural village  </w:t>
      </w:r>
    </w:p>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01171875" w:line="263.78368377685547" w:lineRule="auto"/>
        <w:ind w:left="1251.841049194336" w:right="1192.657470703125" w:firstLine="0"/>
        <w:jc w:val="center"/>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(This method is also used to begin random selection within randomly selected neighborhoods in  larger villages and cities.) </w:t>
      </w:r>
    </w:p>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8173828125" w:line="207.36169338226318" w:lineRule="auto"/>
        <w:ind w:left="2241.6098022460938" w:right="1610.390625" w:firstLine="0"/>
        <w:jc w:val="left"/>
        <w:rPr>
          <w:rFonts w:ascii="Arial" w:cs="Arial" w:eastAsia="Arial" w:hAnsi="Arial"/>
          <w:b w:val="0"/>
          <w:i w:val="0"/>
          <w:smallCaps w:val="0"/>
          <w:strike w:val="0"/>
          <w:color w:val="000000"/>
          <w:sz w:val="16.904024124145508"/>
          <w:szCs w:val="16.904024124145508"/>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4247388" cy="1341121"/>
            <wp:effectExtent b="0" l="0" r="0" t="0"/>
            <wp:docPr id="35" name="image35.png"/>
            <a:graphic>
              <a:graphicData uri="http://schemas.openxmlformats.org/drawingml/2006/picture">
                <pic:pic>
                  <pic:nvPicPr>
                    <pic:cNvPr id="0" name="image35.png"/>
                    <pic:cNvPicPr preferRelativeResize="0"/>
                  </pic:nvPicPr>
                  <pic:blipFill>
                    <a:blip r:embed="rId27"/>
                    <a:srcRect b="0" l="0" r="0" t="0"/>
                    <a:stretch>
                      <a:fillRect/>
                    </a:stretch>
                  </pic:blipFill>
                  <pic:spPr>
                    <a:xfrm>
                      <a:off x="0" y="0"/>
                      <a:ext cx="4247388" cy="1341121"/>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4247388" cy="1341120"/>
            <wp:effectExtent b="0" l="0" r="0" t="0"/>
            <wp:docPr id="36" name="image36.png"/>
            <a:graphic>
              <a:graphicData uri="http://schemas.openxmlformats.org/drawingml/2006/picture">
                <pic:pic>
                  <pic:nvPicPr>
                    <pic:cNvPr id="0" name="image36.png"/>
                    <pic:cNvPicPr preferRelativeResize="0"/>
                  </pic:nvPicPr>
                  <pic:blipFill>
                    <a:blip r:embed="rId28"/>
                    <a:srcRect b="0" l="0" r="0" t="0"/>
                    <a:stretch>
                      <a:fillRect/>
                    </a:stretch>
                  </pic:blipFill>
                  <pic:spPr>
                    <a:xfrm>
                      <a:off x="0" y="0"/>
                      <a:ext cx="4247388" cy="1341120"/>
                    </a:xfrm>
                    <a:prstGeom prst="rect"/>
                    <a:ln/>
                  </pic:spPr>
                </pic:pic>
              </a:graphicData>
            </a:graphic>
          </wp:inline>
        </w:drawing>
      </w:r>
      <w:r w:rsidDel="00000000" w:rsidR="00000000" w:rsidRPr="00000000">
        <w:rPr>
          <w:rFonts w:ascii="Arial" w:cs="Arial" w:eastAsia="Arial" w:hAnsi="Arial"/>
          <w:b w:val="0"/>
          <w:i w:val="0"/>
          <w:smallCaps w:val="0"/>
          <w:strike w:val="0"/>
          <w:color w:val="000000"/>
          <w:sz w:val="16.904024124145508"/>
          <w:szCs w:val="16.904024124145508"/>
          <w:u w:val="none"/>
          <w:shd w:fill="auto" w:val="clear"/>
          <w:vertAlign w:val="baseline"/>
          <w:rtl w:val="0"/>
        </w:rPr>
        <w:t xml:space="preserve">Diagram credit: UNICEF présentation d’échantillonnage pour les CAPs élaborée par la CASS  (UNICEF) pendant la flambée d’Ebola en RDC de 2018. </w:t>
      </w:r>
    </w:p>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835205078125" w:line="262.6267719268799" w:lineRule="auto"/>
        <w:ind w:left="1030.7209014892578" w:right="1215.8203125" w:hanging="1.8644714355468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After putting six numbers in a bowl, the data collector drew the number 5 (any method of random  choice can be used) and conducted the first survey at house #5. As shown in Figure 2 below, the  data collector spun the bottle again to find a new random direction. This time, the next interview  was conducted at the next new house the data collector came to (houses #4 and #2 are passed by  because they were already counted the first time).  </w:t>
      </w:r>
    </w:p>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7.6617431640625" w:line="240" w:lineRule="auto"/>
        <w:ind w:left="0" w:right="0" w:firstLine="0"/>
        <w:jc w:val="center"/>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Figure 2. Randomly selecting the next home for KAP survey  </w:t>
      </w:r>
    </w:p>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681640625" w:line="203.28097343444824" w:lineRule="auto"/>
        <w:ind w:left="1694.4085693359375" w:right="1509.8626708984375" w:firstLine="429.6009826660156"/>
        <w:jc w:val="both"/>
        <w:rPr>
          <w:rFonts w:ascii="Arial" w:cs="Arial" w:eastAsia="Arial" w:hAnsi="Arial"/>
          <w:b w:val="0"/>
          <w:i w:val="0"/>
          <w:smallCaps w:val="0"/>
          <w:strike w:val="0"/>
          <w:color w:val="000000"/>
          <w:sz w:val="16.904024124145508"/>
          <w:szCs w:val="16.904024124145508"/>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4367784" cy="1312164"/>
            <wp:effectExtent b="0" l="0" r="0" t="0"/>
            <wp:docPr id="40" name="image40.png"/>
            <a:graphic>
              <a:graphicData uri="http://schemas.openxmlformats.org/drawingml/2006/picture">
                <pic:pic>
                  <pic:nvPicPr>
                    <pic:cNvPr id="0" name="image40.png"/>
                    <pic:cNvPicPr preferRelativeResize="0"/>
                  </pic:nvPicPr>
                  <pic:blipFill>
                    <a:blip r:embed="rId29"/>
                    <a:srcRect b="0" l="0" r="0" t="0"/>
                    <a:stretch>
                      <a:fillRect/>
                    </a:stretch>
                  </pic:blipFill>
                  <pic:spPr>
                    <a:xfrm>
                      <a:off x="0" y="0"/>
                      <a:ext cx="4367784" cy="1312164"/>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4367784" cy="1312164"/>
            <wp:effectExtent b="0" l="0" r="0" t="0"/>
            <wp:docPr id="41" name="image41.png"/>
            <a:graphic>
              <a:graphicData uri="http://schemas.openxmlformats.org/drawingml/2006/picture">
                <pic:pic>
                  <pic:nvPicPr>
                    <pic:cNvPr id="0" name="image41.png"/>
                    <pic:cNvPicPr preferRelativeResize="0"/>
                  </pic:nvPicPr>
                  <pic:blipFill>
                    <a:blip r:embed="rId30"/>
                    <a:srcRect b="0" l="0" r="0" t="0"/>
                    <a:stretch>
                      <a:fillRect/>
                    </a:stretch>
                  </pic:blipFill>
                  <pic:spPr>
                    <a:xfrm>
                      <a:off x="0" y="0"/>
                      <a:ext cx="4367784" cy="1312164"/>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6.904024124145508"/>
          <w:szCs w:val="16.904024124145508"/>
          <w:u w:val="none"/>
          <w:shd w:fill="auto" w:val="clear"/>
          <w:vertAlign w:val="baseline"/>
          <w:rtl w:val="0"/>
        </w:rPr>
        <w:t xml:space="preserve">Diagram credit: UNICEF présentation d’échantillonnage pour les CAPs élaborée par la CASS (UNICEF)   pendant la flambée d’Ebola en RDC de 2018.</w:t>
      </w:r>
    </w:p>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31793212890625" w:line="240" w:lineRule="auto"/>
        <w:ind w:left="0" w:right="980.2270507812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27  </w:t>
      </w:r>
    </w:p>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0528564453125" w:line="240" w:lineRule="auto"/>
        <w:ind w:left="0" w:right="1025.3881835937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US Centers for Disease Control and Prevention, 2022 </w:t>
      </w:r>
    </w:p>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3.4134674072266"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When that survey is complete, the process is repeated until all the needed surveys are completed.  </w:t>
      </w:r>
    </w:p>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2265625" w:line="262.47679710388184" w:lineRule="auto"/>
        <w:ind w:left="1030.9276580810547" w:right="986.207275390625" w:firstLine="13.67202758789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For large villages, you will have selected three neighborhoods at random within each commune, with  five additional neighborhoods identified as back-ups in case any of the neighborhoods are not  accessible. The selected neighborhoods should then be grouped geographically so that data  collection teams can be assigned to neighborhoods as close together as possible. Then the process  shown above in Figures 1 and 2 is repeated within each neighborhood to assure random selection of  houses. Any neighborhood that is not visited due to security or other accessibility concerns should  be noted and sent as a list to the project leader. As with refusals, inaccessible communities are part of the participation rate calculations, and should be recorded.  </w:t>
      </w:r>
    </w:p>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007080078125" w:line="262.9316711425781" w:lineRule="auto"/>
        <w:ind w:left="1030.502700805664" w:right="1057.442626953125" w:firstLine="4.982299804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9. The next step is to select participants in households. If your strategy includes interviewing equal  numbers of women and men, you can accomplish this by having each data collection team alternate  between asking to interview a woman in one home and asking to interview a man in the next home.  For this approach, it is most helpful to have one male and one female data collector so that surveys  can be conducted by a data collector who is the same sex as the respondent as often as possible. If  data collectors are visiting a household and need to interview a woman but no woman is present,  they will continue to the next nearest household until a woman is home. It is important to respect  the availability and wishes of participants. If the identified person cannot or does not want to  participate in the survey, someone else must be sought, either in that household or elsewhere.  </w:t>
      </w:r>
    </w:p>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40380859375" w:line="240" w:lineRule="auto"/>
        <w:ind w:left="1043.0712127685547" w:right="0" w:firstLine="0"/>
        <w:jc w:val="left"/>
        <w:rPr>
          <w:rFonts w:ascii="Arial" w:cs="Arial" w:eastAsia="Arial" w:hAnsi="Arial"/>
          <w:b w:val="0"/>
          <w:i w:val="0"/>
          <w:smallCaps w:val="0"/>
          <w:strike w:val="0"/>
          <w:color w:val="2f5496"/>
          <w:sz w:val="29.976089477539062"/>
          <w:szCs w:val="29.976089477539062"/>
          <w:u w:val="none"/>
          <w:shd w:fill="auto" w:val="clear"/>
          <w:vertAlign w:val="baseline"/>
        </w:rPr>
      </w:pPr>
      <w:r w:rsidDel="00000000" w:rsidR="00000000" w:rsidRPr="00000000">
        <w:rPr>
          <w:rFonts w:ascii="Arial" w:cs="Arial" w:eastAsia="Arial" w:hAnsi="Arial"/>
          <w:b w:val="0"/>
          <w:i w:val="0"/>
          <w:smallCaps w:val="0"/>
          <w:strike w:val="0"/>
          <w:color w:val="2f5496"/>
          <w:sz w:val="29.976089477539062"/>
          <w:szCs w:val="29.976089477539062"/>
          <w:u w:val="none"/>
          <w:shd w:fill="auto" w:val="clear"/>
          <w:vertAlign w:val="baseline"/>
          <w:rtl w:val="0"/>
        </w:rPr>
        <w:t xml:space="preserve">7 Recruiting survey data collectors  </w:t>
      </w:r>
    </w:p>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5933837890625" w:line="240" w:lineRule="auto"/>
        <w:ind w:left="1044.5996856689453"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Data collectors should possess the following characteristics:  </w:t>
      </w:r>
    </w:p>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261962890625" w:line="261.4860248565674" w:lineRule="auto"/>
        <w:ind w:left="1713.3172607421875" w:right="1268.8360595703125" w:hanging="337.363891601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They come from the communities to be surveyed. This will maximize cultural competency  and strengthen their rapport with participants during interviews.  </w:t>
      </w:r>
    </w:p>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628662109375" w:line="240" w:lineRule="auto"/>
        <w:ind w:left="1375.9561920166016"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They have experience conducting KAP surveys.  </w:t>
      </w:r>
    </w:p>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261962890625" w:line="240" w:lineRule="auto"/>
        <w:ind w:left="1375.9566497802734"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They speak the local languages and French fluently. </w:t>
      </w:r>
    </w:p>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262939453125" w:line="263.799991607666" w:lineRule="auto"/>
        <w:ind w:left="1719.537353515625" w:right="1463.4368896484375" w:hanging="343.5780334472656"/>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It is also important to hire a local supervisor who knows the community and has a good  reputation.  </w:t>
      </w:r>
    </w:p>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864501953125" w:line="263.7993907928467" w:lineRule="auto"/>
        <w:ind w:left="1036.5225982666016" w:right="1144.3896484375" w:firstLine="8.07907104492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It is also important to hire a local supervisor who knows the community and has a good reputation,  and to partner with the local health authorities to select local data collectors.  </w:t>
      </w:r>
    </w:p>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8651123046875" w:line="262.8080463409424" w:lineRule="auto"/>
        <w:ind w:left="1028.650894165039" w:right="1002.601318359375" w:hanging="1.8643188476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number of data collectors required will be determined by the geographic spread and size of the  sample population to be interviewed. Generally speaking, you want to hire enough data collectors to  have them go out into the community in teams of two (optimally one male and one female) and to  be able to complete all of the surveys in approximately 1 week. The number of surveys that can be  completed in 1 day will depend on how far apart the healthcare facilities (or other survey locales)  are and how frequently respondents refuse to participate in the survey or terminate the survey in  the middle. If you do not have a sense of the timing, you can send your team out to do 1 day of  practice surveys, and you will see how many surveys can be accomplished in 1 day.  </w:t>
      </w:r>
    </w:p>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50726318359375" w:line="240" w:lineRule="auto"/>
        <w:ind w:left="1040.6754302978516" w:right="0" w:firstLine="0"/>
        <w:jc w:val="left"/>
        <w:rPr>
          <w:rFonts w:ascii="Arial" w:cs="Arial" w:eastAsia="Arial" w:hAnsi="Arial"/>
          <w:b w:val="0"/>
          <w:i w:val="0"/>
          <w:smallCaps w:val="0"/>
          <w:strike w:val="0"/>
          <w:color w:val="2f5496"/>
          <w:sz w:val="29.976089477539062"/>
          <w:szCs w:val="29.976089477539062"/>
          <w:u w:val="none"/>
          <w:shd w:fill="auto" w:val="clear"/>
          <w:vertAlign w:val="baseline"/>
        </w:rPr>
      </w:pPr>
      <w:r w:rsidDel="00000000" w:rsidR="00000000" w:rsidRPr="00000000">
        <w:rPr>
          <w:rFonts w:ascii="Arial" w:cs="Arial" w:eastAsia="Arial" w:hAnsi="Arial"/>
          <w:b w:val="0"/>
          <w:i w:val="0"/>
          <w:smallCaps w:val="0"/>
          <w:strike w:val="0"/>
          <w:color w:val="2f5496"/>
          <w:sz w:val="29.976089477539062"/>
          <w:szCs w:val="29.976089477539062"/>
          <w:u w:val="none"/>
          <w:shd w:fill="auto" w:val="clear"/>
          <w:vertAlign w:val="baseline"/>
          <w:rtl w:val="0"/>
        </w:rPr>
        <w:t xml:space="preserve">8 Training survey data collectors  </w:t>
      </w:r>
    </w:p>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5927734375" w:line="262.64270782470703" w:lineRule="auto"/>
        <w:ind w:left="1040.663833618164" w:right="1059.564208984375" w:firstLine="3.9358520507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For every KAP survey, training of high-quality data collectors is critical to maintaining scientific  integrity. Even if a survey has been thoughtfully developed and validated, if it is poorly administered  by a data collector who has not received adequate training, you will end up with biased and invalid </w:t>
      </w:r>
    </w:p>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26361083984375"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28  </w:t>
      </w:r>
    </w:p>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64225006103516" w:lineRule="auto"/>
        <w:ind w:left="1030.9276580810547" w:right="1317.0733642578125" w:firstLine="6.0073852539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data. Comprehensive data collection training needs to be conducted in a language understood  fluently by all participants (preferably the language in which the survey will be administered) and  should contain the following elements:  </w:t>
      </w:r>
    </w:p>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64306640625" w:line="240" w:lineRule="auto"/>
        <w:ind w:left="1469.6076202392578"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Purpose of the survey  </w:t>
      </w:r>
    </w:p>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463.6014556884766"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Protocol for selecting respondents  </w:t>
      </w:r>
    </w:p>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462.3595428466797"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Informed consent process  </w:t>
      </w:r>
    </w:p>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456.7675018310547"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Review of the survey questions  </w:t>
      </w:r>
    </w:p>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462.1544647216797"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Handling and recording refusals  </w:t>
      </w:r>
    </w:p>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462.7770233154297"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 Interpersonal communication  </w:t>
      </w:r>
    </w:p>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461.9495391845703"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Avoiding bias while asking questions  </w:t>
      </w:r>
    </w:p>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451171875" w:line="240" w:lineRule="auto"/>
        <w:ind w:left="1460.2933502197266"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8. Saving and transmitting data  </w:t>
      </w:r>
    </w:p>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460.294418334961"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9. Role play  </w:t>
      </w:r>
    </w:p>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469.6172332763672"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10. Field testing  </w:t>
      </w:r>
    </w:p>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0263671875" w:line="245.28654098510742" w:lineRule="auto"/>
        <w:ind w:left="1035.4962921142578" w:right="1240.6341552734375" w:hanging="6.835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following section reviews each of the training components, and provides instructions on what  should be presented and discussed.  </w:t>
      </w:r>
    </w:p>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795166015625" w:line="240" w:lineRule="auto"/>
        <w:ind w:left="1309.3517303466797"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8.1 Purpose of the survey  </w:t>
      </w:r>
    </w:p>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0263671875" w:line="263.02868843078613" w:lineRule="auto"/>
        <w:ind w:left="1030.5133819580078" w:right="1217.9547119140625" w:firstLine="14.08630371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It is essential that all team members understand why the KAP survey is being undertaken and how  the results will be used to assist with the Ebola responses. Data collectors can do a better job  dealing with unexpected situations if they understand why they are conducting the survey. Data  collectors also need to understand the purpose so they can explain the purpose to respondents.  </w:t>
      </w:r>
    </w:p>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4647216796875" w:line="240" w:lineRule="auto"/>
        <w:ind w:left="1309.3517303466797"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8.2 Protocol for selecting houses and selecting respondents  </w:t>
      </w:r>
    </w:p>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603759765625" w:line="262.64299392700195" w:lineRule="auto"/>
        <w:ind w:left="1032.5849151611328" w:right="1233.5003662109375" w:firstLine="1.8643188476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Survey data collectors should understand the sampling protocol. All data collectors should have  written and verbal guidance on how homes are selected and which individuals to interview. These  materials should be developed and provided by the field supervisor. If the protocol includes  alternating the interview of men and women, this should be discussed as well as plans for what to  do if a male or female is not present when it is their turn to be asked to participate.  </w:t>
      </w:r>
    </w:p>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736328125" w:line="240" w:lineRule="auto"/>
        <w:ind w:left="1309.3517303466797"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8.3 Informed consent process  </w:t>
      </w:r>
    </w:p>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6031494140625" w:line="262.64299392700195" w:lineRule="auto"/>
        <w:ind w:left="1036.520767211914" w:right="983.885498046875" w:firstLine="8.0789184570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Data collectors should be shown the introduction script for the survey, which they can read to  quickly explain the purpose of the survey, how long it will take, that it is confidential, and that  respondents can refuse to participate, decline to answer any question, and terminate the survey at  any time without any negative consequences. Reading a script like this and obtaining consent can be  done quickly, and is required according to internationally accepted ethics principles.  </w:t>
      </w:r>
    </w:p>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7979736328125" w:line="240" w:lineRule="auto"/>
        <w:ind w:left="1309.3517303466797"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8.4 Handling and recording refusals  </w:t>
      </w:r>
    </w:p>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0263671875" w:line="262.77116775512695" w:lineRule="auto"/>
        <w:ind w:left="1032.5843048095703" w:right="999.32373046875" w:firstLine="12.01538085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a survey respondent refuses or is unavailable to participate in the survey, this must be  documented to calculate the participation rate. It will be important to review with data collectors  how to record refusals on the questionnaire or in the tablet so that the number of “not at home”  and “refused” participants is recorded. If data collectors are using paper surveys, you can give them  a separate notebook to record whether someone refuses or is not at home. This will save paper  because they will not need to use an entire paper survey with just “refused” or “no one at home”  checked. If data collectors are using tablets, the data collection team will need to decide whether all  data collectors will check “refused” and then leave the record in the data as a blank record, or if they  will note the refusal in a separate log book. You </w:t>
      </w:r>
      <w:r w:rsidDel="00000000" w:rsidR="00000000" w:rsidRPr="00000000">
        <w:rPr>
          <w:rFonts w:ascii="Arial" w:cs="Arial" w:eastAsia="Arial" w:hAnsi="Arial"/>
          <w:b w:val="0"/>
          <w:i w:val="0"/>
          <w:smallCaps w:val="0"/>
          <w:strike w:val="0"/>
          <w:color w:val="000000"/>
          <w:sz w:val="20.734708786010742"/>
          <w:szCs w:val="20.734708786010742"/>
          <w:u w:val="single"/>
          <w:shd w:fill="auto" w:val="clear"/>
          <w:vertAlign w:val="baseline"/>
          <w:rtl w:val="0"/>
        </w:rPr>
        <w:t xml:space="preserve">must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have a way of counting the number of people  who refused to participate, and if possible, to record the sex of each person who refuses. The survey </w:t>
      </w:r>
    </w:p>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1526794433594"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29  </w:t>
      </w:r>
    </w:p>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79919052124023" w:lineRule="auto"/>
        <w:ind w:left="1042.735366821289" w:right="1212.252197265625" w:hanging="5.80032348632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questionnaires have a place to record refusals at the beginning. This will allow you to calculate the  participation fraction among men and among women.  </w:t>
      </w:r>
    </w:p>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801025390625" w:line="240" w:lineRule="auto"/>
        <w:ind w:left="1309.3517303466797"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8.5 Questionnaire review  </w:t>
      </w:r>
    </w:p>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603759765625" w:line="262.64225006103516" w:lineRule="auto"/>
        <w:ind w:left="1030.5133819580078" w:right="982.950439453125" w:firstLine="14.0863037109375"/>
        <w:jc w:val="both"/>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During the questionnaire review, each question should be read out loud together. During this step,  the survey data collectors explain each question to the field coordinator to make sure they have  understood the questions. At this point, the field coordinator and data collectors will develop an  explanation (and any further clarifications) for each question. This document will be approved and  finalized by the project lead. This information will be part of a survey guide for data collectors.  </w:t>
      </w:r>
    </w:p>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86328125" w:line="261.4852809906006" w:lineRule="auto"/>
        <w:ind w:left="1035.4850006103516" w:right="983.648681640625" w:firstLine="9.11468505859375"/>
        <w:jc w:val="both"/>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Note that this guide and information cannot be changed after the first round of data collection. For  subsequent rounds, the meaning of the questions should be discussed using the guide that was  developed by the pilot team.  </w:t>
      </w:r>
    </w:p>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863037109375" w:line="261.4852809906006" w:lineRule="auto"/>
        <w:ind w:left="1030.5133819580078" w:right="1081.732177734375" w:firstLine="14.08630371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Data collectors must also be trained on the different types of responses such as single choice, check all-that-apply, and free text. Print out page 9 of this guide to share with data collectors, and review  the different possible response options. There also may be questions in which data collectors must  </w:t>
      </w:r>
    </w:p>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6396484375" w:line="263.799991607666" w:lineRule="auto"/>
        <w:ind w:left="1042.735366821289" w:right="1364.3988037109375"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not read the response options but rather listen to the respondent’s answer and mark the closest  response option.  </w:t>
      </w:r>
    </w:p>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86474609375" w:line="262.6428508758545" w:lineRule="auto"/>
        <w:ind w:left="1035.4850006103516" w:right="1055.106201171875" w:firstLine="9.1146850585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Finally, data collectors must understand the skip logic especially if the survey is administered on  paper and the skip patterns are not automatically applied. When collecting data using the tablet,  data collectors might not see the skip patterns, as they are programmed to occur automatically. You  should train your data collectors using the method (paper or tablet) that will be used in your data  collection.  </w:t>
      </w:r>
    </w:p>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398681640625" w:line="240" w:lineRule="auto"/>
        <w:ind w:left="1309.3517303466797"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8.6 Interpersonal communication  </w:t>
      </w:r>
    </w:p>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6025390625" w:line="262.64299392700195" w:lineRule="auto"/>
        <w:ind w:left="1042.726821899414" w:right="1100.457763671875" w:firstLine="1.8728637695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Data collectors should be instructed that good communication with respondents is key to avoiding  biases that could affect the survey results. Data collectors should seek to build trust by being polite,  respectful, and patient. Before starting an interview, they should:  </w:t>
      </w:r>
    </w:p>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63818359375" w:line="240" w:lineRule="auto"/>
        <w:ind w:left="1375.945053100586"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Introduce themselves with their name and agency  </w:t>
      </w:r>
    </w:p>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263671875" w:line="242.97391891479492" w:lineRule="auto"/>
        <w:ind w:left="1713.3090209960938" w:right="1842.6422119140625" w:hanging="337.3637390136719"/>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Present the objectives of the survey and assure participants their responses will be  anonymous and confidential  </w:t>
      </w:r>
    </w:p>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56787109375" w:line="240" w:lineRule="auto"/>
        <w:ind w:left="1375.9459686279297"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Allow respondent to ask questions  </w:t>
      </w:r>
    </w:p>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258544921875" w:line="254.54363822937012" w:lineRule="auto"/>
        <w:ind w:left="1375.9286499023438" w:right="2418.56689453125" w:firstLine="0.01785278320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Obtain verbal consent from the participant and note it on the questionnaire  </w:t>
      </w: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Conduct the interview  </w:t>
      </w:r>
    </w:p>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26123046875" w:line="263.7995910644531" w:lineRule="auto"/>
        <w:ind w:left="1036.2850189208984" w:right="1429.7991943359375" w:firstLine="8.2859802246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In addition, data collectors should be advised that respondents are likely to answer questions  differently depending on whether they are surrounded by other people who are listening to the  answers they are giving. Every effort should be made to make it possible for the respondent to  complete the survey in private.  </w:t>
      </w:r>
    </w:p>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9892578125" w:line="240" w:lineRule="auto"/>
        <w:ind w:left="1172.5518035888672"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8.7 Avoiding bias while asking questions  </w:t>
      </w:r>
    </w:p>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6025390625" w:line="261.485652923584" w:lineRule="auto"/>
        <w:ind w:left="1044.5996856689453" w:right="1316.6131591796875"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Make sure data collectors understand that they must ask questions in the order they are written.  Note that any change in order, however small, may affect the responses.  </w:t>
      </w:r>
    </w:p>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86334228515625" w:line="263.0284023284912" w:lineRule="auto"/>
        <w:ind w:left="1030.5133819580078" w:right="1148.402099609375" w:firstLine="14.08630371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Emphasize to data collectors the importance of not influencing people’s responses. For example, if  the respondent is hesitant about a question, an answer should not be suggested. Explain that  suggesting answers introduces a significant bias into the survey results. If the respondent refuses to answer a question, check “refuse to answer.” </w:t>
      </w:r>
    </w:p>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3.33038330078125"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30  </w:t>
      </w:r>
    </w:p>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72.5518035888672"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8.8 Saving and transmitting data  </w:t>
      </w:r>
    </w:p>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0263671875" w:line="261.4852809906006" w:lineRule="auto"/>
        <w:ind w:left="1042.735366821289" w:right="1218.1585693359375" w:hanging="5.59310913085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Once data collectors are familiar with the questionnaire and how to record responses either on  paper or electronically, they must understand how to save the data after completing an interview.  </w:t>
      </w:r>
    </w:p>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5.462646484375" w:line="245.2877426147461" w:lineRule="auto"/>
        <w:ind w:left="1375.9536743164062" w:right="1475.01159667968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For a paper survey, the questionnaire must be checked over to ensure all questions are  answered, and it should be delivered to the supervisor at the end of the day.  </w:t>
      </w:r>
    </w:p>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25634765625" w:line="242.97377586364746" w:lineRule="auto"/>
        <w:ind w:left="1719.5343017578125" w:right="1072.275390625" w:hanging="343.5780334472656"/>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For an electronic survey, the data collector must have an opportunity to practice submitting  records using the tablet.  </w:t>
      </w:r>
    </w:p>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59033203125" w:line="240" w:lineRule="auto"/>
        <w:ind w:left="1172.5518035888672"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8.9 Role play  </w:t>
      </w:r>
    </w:p>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0263671875" w:line="262.64225006103516" w:lineRule="auto"/>
        <w:ind w:left="1028.6490631103516" w:right="1006.746826171875" w:firstLine="2.07153320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As part of the training, data collectors should practice administering surveys in front of the group.  This will allow supervisors to observe their performance and give feedback so they can improve their  technique. The data collectors will each need to complete a survey by questioning a teammate in  front of the group. This will help demonstrate effective surveying techniques while emphasizing  interpersonal skills and communication.  </w:t>
      </w:r>
    </w:p>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19970703125" w:line="240" w:lineRule="auto"/>
        <w:ind w:left="1172.5518035888672"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8.10 Field testing  </w:t>
      </w:r>
    </w:p>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032470703125" w:line="261.4860248565674" w:lineRule="auto"/>
        <w:ind w:left="1036.313705444336" w:right="1580.7891845703125" w:hanging="5.59310913085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After the training, data collectors should each administer three practice interviews in the  community. They will receive a list of areas that were not included in the survey sample to be  investigated. Working in teams of two, they will conduct three interviews in the field.  </w:t>
      </w:r>
    </w:p>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2626953125" w:line="262.2575569152832" w:lineRule="auto"/>
        <w:ind w:left="1036.313705444336" w:right="1459.0789794921875" w:hanging="5.59310913085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After the practice interviews, data collectors should meet in a group with a facilitator to discuss  difficulties they encountered in the field and strategies to manage them. This discussion is an  opportunity for the data collectors to master their administration of the survey and is not an  attempt to validate the survey. At this stage, the survey has already been finalized.  </w:t>
      </w:r>
    </w:p>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8232421875" w:line="240" w:lineRule="auto"/>
        <w:ind w:left="1040.3759002685547" w:right="0" w:firstLine="0"/>
        <w:jc w:val="left"/>
        <w:rPr>
          <w:rFonts w:ascii="Arial" w:cs="Arial" w:eastAsia="Arial" w:hAnsi="Arial"/>
          <w:b w:val="0"/>
          <w:i w:val="0"/>
          <w:smallCaps w:val="0"/>
          <w:strike w:val="0"/>
          <w:color w:val="2f5496"/>
          <w:sz w:val="29.976089477539062"/>
          <w:szCs w:val="29.976089477539062"/>
          <w:u w:val="none"/>
          <w:shd w:fill="auto" w:val="clear"/>
          <w:vertAlign w:val="baseline"/>
        </w:rPr>
      </w:pPr>
      <w:r w:rsidDel="00000000" w:rsidR="00000000" w:rsidRPr="00000000">
        <w:rPr>
          <w:rFonts w:ascii="Arial" w:cs="Arial" w:eastAsia="Arial" w:hAnsi="Arial"/>
          <w:b w:val="0"/>
          <w:i w:val="0"/>
          <w:smallCaps w:val="0"/>
          <w:strike w:val="0"/>
          <w:color w:val="2f5496"/>
          <w:sz w:val="29.976089477539062"/>
          <w:szCs w:val="29.976089477539062"/>
          <w:u w:val="none"/>
          <w:shd w:fill="auto" w:val="clear"/>
          <w:vertAlign w:val="baseline"/>
          <w:rtl w:val="0"/>
        </w:rPr>
        <w:t xml:space="preserve">9 Final planning for data collection  </w:t>
      </w:r>
    </w:p>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2744140625" w:line="240" w:lineRule="auto"/>
        <w:ind w:left="1309.1085052490234"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9.1 Daily schedule  </w:t>
      </w:r>
    </w:p>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6031494140625" w:line="263.799991607666" w:lineRule="auto"/>
        <w:ind w:left="1030.9276580810547" w:right="1256.8963623046875" w:hanging="2.27859497070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To plan daily data collection, a schedule should be developed for each team. Some considerations  for planning include:  </w:t>
      </w:r>
    </w:p>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647705078125" w:line="245.28785705566406" w:lineRule="auto"/>
        <w:ind w:left="1717.462158203125" w:right="1326.5216064453125" w:hanging="341.5065002441406"/>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number of surveys that can be realistically conducted in a day given the field context  (distance, accessibility, availability of transport) and length of the survey  </w:t>
      </w:r>
    </w:p>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57275390625" w:line="240" w:lineRule="auto"/>
        <w:ind w:left="1375.958023071289"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Assignment of interviews based on geographic proximity  </w:t>
      </w:r>
    </w:p>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257568359375" w:line="240" w:lineRule="auto"/>
        <w:ind w:left="1375.9601593017578"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Movement of the team to maximize opportunities for supervision  </w:t>
      </w:r>
    </w:p>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2646484375" w:line="242.9733180999756" w:lineRule="auto"/>
        <w:ind w:left="1375.9628295898438" w:right="1522.993164062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familiarity of each team with the area to be surveyed (It is imperative to send data  collectors who are familiar with communities and speak the local language.)  </w:t>
      </w:r>
    </w:p>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456787109375" w:line="263.7995910644531" w:lineRule="auto"/>
        <w:ind w:left="1035.501480102539" w:right="1026.729736328125" w:hanging="4.76455688476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After determining the number of teams and their daily movements and activities, the plan should be  summarized in a table to facilitate field supervision activities. An example can be found below.  </w:t>
      </w:r>
    </w:p>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94268798828125" w:line="240" w:lineRule="auto"/>
        <w:ind w:left="0" w:right="0" w:firstLine="0"/>
        <w:jc w:val="center"/>
        <w:rPr>
          <w:rFonts w:ascii="Arial" w:cs="Arial" w:eastAsia="Arial" w:hAnsi="Arial"/>
          <w:b w:val="0"/>
          <w:i w:val="0"/>
          <w:smallCaps w:val="0"/>
          <w:strike w:val="0"/>
          <w:color w:val="000000"/>
          <w:sz w:val="18.7069034576416"/>
          <w:szCs w:val="18.7069034576416"/>
          <w:u w:val="none"/>
          <w:shd w:fill="auto" w:val="clear"/>
          <w:vertAlign w:val="baseline"/>
        </w:rPr>
        <w:sectPr>
          <w:type w:val="continuous"/>
          <w:pgSz w:h="15840" w:w="12240" w:orient="portrait"/>
          <w:pgMar w:bottom="1365.6001281738281" w:top="362.39990234375" w:left="844.7904205322266" w:right="854.4091796875" w:header="0" w:footer="720"/>
          <w:cols w:equalWidth="0" w:num="1">
            <w:col w:space="0" w:w="10540.800399780273"/>
          </w:cols>
        </w:sect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Table 8. Example of a plan to collect data from the general population  </w:t>
      </w:r>
    </w:p>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890014648437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Team </w:t>
      </w:r>
    </w:p>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Health  </w:t>
      </w:r>
    </w:p>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904541015625" w:line="240"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Zone Village </w:t>
      </w:r>
    </w:p>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22764587402344"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Interviews  (male) </w:t>
      </w:r>
    </w:p>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22764587402344" w:lineRule="auto"/>
        <w:ind w:left="0" w:right="0" w:firstLine="0"/>
        <w:jc w:val="left"/>
        <w:rPr>
          <w:rFonts w:ascii="Arial" w:cs="Arial" w:eastAsia="Arial" w:hAnsi="Arial"/>
          <w:b w:val="0"/>
          <w:i w:val="0"/>
          <w:smallCaps w:val="0"/>
          <w:strike w:val="0"/>
          <w:color w:val="000000"/>
          <w:sz w:val="18.7069034576416"/>
          <w:szCs w:val="18.7069034576416"/>
          <w:u w:val="none"/>
          <w:shd w:fill="auto" w:val="clear"/>
          <w:vertAlign w:val="baseline"/>
        </w:rPr>
        <w:sectPr>
          <w:type w:val="continuous"/>
          <w:pgSz w:h="15840" w:w="12240" w:orient="portrait"/>
          <w:pgMar w:bottom="1365.6001281738281" w:top="362.39990234375" w:left="3349.119873046875" w:right="2074.4854736328125" w:header="0" w:footer="720"/>
          <w:cols w:equalWidth="0" w:num="4">
            <w:col w:space="0" w:w="1720"/>
            <w:col w:space="0" w:w="1720"/>
            <w:col w:space="0" w:w="1720"/>
            <w:col w:space="0" w:w="1720"/>
          </w:cols>
        </w:sect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Interviews  (female) </w:t>
      </w:r>
    </w:p>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3634033203125" w:line="245.37251472473145" w:lineRule="auto"/>
        <w:ind w:left="1129.3071746826172" w:right="1444.7607421875" w:firstLine="0"/>
        <w:jc w:val="both"/>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Team 1 (person A, person B) Katwa Kihumulire 4 4  Team 1 Katwa Matanda 3 3  Team 2 (person C, person D) Butembo Bwinyole 5 5  Etc... Etc... Etc... Etc... Etc... </w:t>
      </w:r>
    </w:p>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6244201660156"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31  </w:t>
      </w:r>
    </w:p>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64225006103516" w:lineRule="auto"/>
        <w:ind w:left="1035.485610961914" w:right="1350.504150390625" w:firstLine="9.1140747070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It is possible that the official censuses and lists of health facilities will not be up to date. If it is  discovered in the field that a sampled home no longer exists, data collectors will be instructed to  survey one of the backup homes that were chosen for this purpose.  </w:t>
      </w:r>
    </w:p>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1982421875" w:line="240" w:lineRule="auto"/>
        <w:ind w:left="1309.1085052490234"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9.2 Number of survey data collectors  </w:t>
      </w:r>
    </w:p>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0263671875" w:line="262.64196395874023" w:lineRule="auto"/>
        <w:ind w:left="1033.6206817626953" w:right="1038.043212890625" w:hanging="4.9716186523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number of data collectors required will be determined based on the geographic spread and  number of units to be visited. (For example, if there are 10 neighborhoods to interview within a 3 km  radius, it may take less time than surveying 3 neighborhoods within a 15 km radius.) In addition, the  accessibility of households must be considered when determining the number of data collectors  necessary to complete data collection within the specified time.  </w:t>
      </w:r>
    </w:p>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26416015625" w:line="261.48645401000977" w:lineRule="auto"/>
        <w:ind w:left="1036.5213775634766" w:right="1391.08642578125" w:hanging="5.800170898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As noted earlier, if possible, plan to send the data collectors in teams of two or more. When  assigning teams, it is wise to put a more experienced surveyor with one who is less experienced.  </w:t>
      </w:r>
    </w:p>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5966796875" w:line="240" w:lineRule="auto"/>
        <w:ind w:left="1309.1085052490234"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9.3 Survey data collector materials  </w:t>
      </w:r>
    </w:p>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803955078125" w:line="262.8082466125488" w:lineRule="auto"/>
        <w:ind w:left="1028.669204711914" w:right="1007.15087890625" w:firstLine="4.744262695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Whether using tablets or paper surveys, the data collection process is largely the same. Data  collectors will follow a written plan given to them by supervisor that tells them what areas to survey and provides specific instructions of how to select homes to survey and who to survey in each home.  The list of places and homes to survey should have a place for interviewers to note where they  visited and whether they were able to complete the survey. If using a paper survey, it will be very  important to note all of the times a person refused to participate. With the tablet, you can note  refused in the beginning of the survey, and leave the rest of that entry blank. With paper surveys  you should provide a logbook for noting refusals.  </w:t>
      </w:r>
    </w:p>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721435546875" w:line="262.8742790222168" w:lineRule="auto"/>
        <w:ind w:left="1032.6050567626953" w:right="1177.7667236328125" w:hanging="3.9358520507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data collection plan should also state how many interviews should be completed each day and  include instructions for what to do with the forms or the tablets at the end of each day. You may  want them to report the number of surveys completed each day so that you can be sure that the  survey will be completed in the allotted time. You may want to store the forms and tablets at the  project office. It is critically important that the completed survey data be kept safe and well  organized.  </w:t>
      </w:r>
    </w:p>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6634521484375" w:line="240" w:lineRule="auto"/>
        <w:ind w:left="1044.6198272705078"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Before starting data collection, field supervisors will give each data collector:  </w:t>
      </w:r>
    </w:p>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4.02587890625" w:line="242.97449111938477" w:lineRule="auto"/>
        <w:ind w:left="1767.8860473632812" w:right="1324.3536376953125" w:hanging="341.50817871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 written schedule of what communities their team should visit each day and how many  interviews to complete  </w:t>
      </w:r>
    </w:p>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561767578125" w:line="242.9736042022705" w:lineRule="auto"/>
        <w:ind w:left="1757.7377319335938" w:right="1158.1646728515625" w:hanging="331.358032226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 document that provides instructions for getting to the team’s starting location, selecting  the house and selecting the respondent  </w:t>
      </w:r>
    </w:p>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56787109375" w:line="242.97357559204102" w:lineRule="auto"/>
        <w:ind w:left="1757.7395629882812" w:right="1401.1553955078125" w:hanging="331.358032226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 list of participant ID numbers assigned to each interviewer team. You can start each  team’s number with a different initial number, so that no two participants will have the  same number. For example:  </w:t>
      </w:r>
    </w:p>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6650390625" w:line="240" w:lineRule="auto"/>
        <w:ind w:left="2107.7388763427734"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Team 1: ID numbers -10001, 10002, 10003, etc.  </w:t>
      </w:r>
    </w:p>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84228515625" w:line="240" w:lineRule="auto"/>
        <w:ind w:left="2107.739486694336"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Courier" w:cs="Courier" w:eastAsia="Courier" w:hAnsi="Courier"/>
          <w:b w:val="0"/>
          <w:i w:val="0"/>
          <w:smallCaps w:val="0"/>
          <w:strike w:val="0"/>
          <w:color w:val="000000"/>
          <w:sz w:val="20.734708786010742"/>
          <w:szCs w:val="20.734708786010742"/>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Team 2: ID numbers – 20001, 20002, 20003, etc.  </w:t>
      </w:r>
    </w:p>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93994140625" w:line="262.2568702697754" w:lineRule="auto"/>
        <w:ind w:left="1417.4749755859375" w:right="1234.788818359375" w:hanging="3.0517578125E-4"/>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This assures that no participant will be assigned the same ID number as another participant.  This number will be assigned to the individual when they start the interview and will be  recorded on the survey. ID numbers help you keep your records in order and makes it easy to  find the original paper questionnaires for a given participant if paper surveys are used. </w:t>
      </w:r>
    </w:p>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1963806152344"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32  </w:t>
      </w:r>
    </w:p>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260284423828" w:lineRule="auto"/>
        <w:ind w:left="1759.7854614257812" w:right="1422.357177734375" w:hanging="333.429565429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 log sheet or some other process for recording every refusal (you may want to include  gender)  </w:t>
      </w:r>
    </w:p>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5810546875" w:line="248.75804901123047" w:lineRule="auto"/>
        <w:ind w:left="1426.3409423828125" w:right="1801.2261962890625" w:firstLine="0.0167846679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name and phone number of the field supervisors or other leader (at least two)  </w:t>
      </w: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Written instructions for administering the survey, including what to do if there are  questions or concerns  </w:t>
      </w:r>
    </w:p>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59228515625" w:line="240" w:lineRule="auto"/>
        <w:ind w:left="1426.3426971435547"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Paper questionnaires and pens or data collection tablet with charger  </w:t>
      </w:r>
    </w:p>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263671875" w:line="353.9861869812012" w:lineRule="auto"/>
        <w:ind w:left="1309.1085815429688" w:right="1834.7320556640625" w:firstLine="117.2381591796875"/>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Any other data collection materials, equipment, or gear that your project provides  </w:t>
      </w: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9.4 Security planning  </w:t>
      </w:r>
    </w:p>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6.34521484375" w:line="262.4110794067383" w:lineRule="auto"/>
        <w:ind w:left="1030.721206665039" w:right="1073.800048828125" w:firstLine="13.8784790039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Planning for data collection must take into account the security situation. Prior to pilot testing or  collecting the survey data, check with local health authorities as to the security situation, and  determine what areas are safe for data collection. Meeting with local political leaders at the town, village or neighborhood level is also very important, both to obtain their support for data collection,  and also to receive local-level information about the security situation. Security will also be  enhanced by hiring local data collectors who know the community and who are known there.  </w:t>
      </w:r>
    </w:p>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6497802734375" w:line="240" w:lineRule="auto"/>
        <w:ind w:left="1054.7505950927734" w:right="0" w:firstLine="0"/>
        <w:jc w:val="left"/>
        <w:rPr>
          <w:rFonts w:ascii="Arial" w:cs="Arial" w:eastAsia="Arial" w:hAnsi="Arial"/>
          <w:b w:val="0"/>
          <w:i w:val="0"/>
          <w:smallCaps w:val="0"/>
          <w:strike w:val="0"/>
          <w:color w:val="2f5496"/>
          <w:sz w:val="29.976089477539062"/>
          <w:szCs w:val="29.976089477539062"/>
          <w:u w:val="none"/>
          <w:shd w:fill="auto" w:val="clear"/>
          <w:vertAlign w:val="baseline"/>
        </w:rPr>
      </w:pPr>
      <w:r w:rsidDel="00000000" w:rsidR="00000000" w:rsidRPr="00000000">
        <w:rPr>
          <w:rFonts w:ascii="Arial" w:cs="Arial" w:eastAsia="Arial" w:hAnsi="Arial"/>
          <w:b w:val="0"/>
          <w:i w:val="0"/>
          <w:smallCaps w:val="0"/>
          <w:strike w:val="0"/>
          <w:color w:val="2f5496"/>
          <w:sz w:val="29.976089477539062"/>
          <w:szCs w:val="29.976089477539062"/>
          <w:u w:val="none"/>
          <w:shd w:fill="auto" w:val="clear"/>
          <w:vertAlign w:val="baseline"/>
          <w:rtl w:val="0"/>
        </w:rPr>
        <w:t xml:space="preserve">10 Data collection  </w:t>
      </w:r>
    </w:p>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7930908203125" w:line="240" w:lineRule="auto"/>
        <w:ind w:left="1044.5996856689453"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Data collection supervision  </w:t>
      </w:r>
    </w:p>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26171875" w:line="263.799991607666" w:lineRule="auto"/>
        <w:ind w:left="1036.935043334961" w:right="1326.492919921875" w:firstLine="7.66464233398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Data collection should be overseen by a team of field supervisors. They are essential for ensuring  data quality. Their role is to:  </w:t>
      </w:r>
    </w:p>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646728515625" w:line="242.97351837158203" w:lineRule="auto"/>
        <w:ind w:left="1374.713134765625" w:right="1216.304931640625" w:hanging="337.1565246582031"/>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Provide daily supervision of survey data collectors. Supervisors observe the administration of  one survey for each team daily to provide feedback and give them an opportunity to ask  questions. They should also review the surveys or the tablet data at the end of each day for  completeness and legibility.  </w:t>
      </w:r>
    </w:p>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573974609375" w:line="245.28785705566406" w:lineRule="auto"/>
        <w:ind w:left="1373.885498046875" w:right="1570.6878662109375" w:hanging="336.328735351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Be available in case of difficulty. If a team member encounters difficulties in the field, the  supervisor is available to find solutions.  </w:t>
      </w:r>
    </w:p>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57275390625" w:line="242.97391891479492" w:lineRule="auto"/>
        <w:ind w:left="1374.69482421875" w:right="1134.31884765625" w:hanging="337.136840820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Communicate with the field coordinator if there are significant changes or concerns. The field  coordinator will develop a daily plan to observe and support each data collection team at least  once during the data collection. It is important to be in the field continuously and to alternate  between teams in order to provide as much support as possible.  </w:t>
      </w:r>
    </w:p>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456787109375" w:line="240" w:lineRule="auto"/>
        <w:ind w:left="1028.6312103271484"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field coordinator will oversee the supervisors and will provide:  </w:t>
      </w:r>
    </w:p>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6260986328125" w:line="242.97391891479492" w:lineRule="auto"/>
        <w:ind w:left="1709.383544921875" w:right="1141.42822265625" w:hanging="333.42773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Information containing the names and contact numbers for each team of data collectors as  well as the teams for which each supervisor is responsible  </w:t>
      </w:r>
    </w:p>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5648193359375" w:line="240" w:lineRule="auto"/>
        <w:ind w:left="1375.9383392333984"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daily data collection plan  </w:t>
      </w:r>
    </w:p>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2554931640625" w:line="240" w:lineRule="auto"/>
        <w:ind w:left="1375.9386444091797"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Additional health facilities or households to survey if necessary  </w:t>
      </w:r>
    </w:p>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257568359375" w:line="240" w:lineRule="auto"/>
        <w:ind w:left="1375.9410858154297"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Support the field supervisors or data collectors in the event of a major problem  </w:t>
      </w:r>
    </w:p>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825927734375" w:line="263.79944801330566" w:lineRule="auto"/>
        <w:ind w:left="1030.9175872802734" w:right="1023.570556640625" w:firstLine="13.67202758789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Field supervisors should accompany different groups of data collectors to observe their work,  answer any questions, and to get a sense of how quickly the interviews are being completed. Ideally,  field supervisors will alternate the survey teams they with every few hours.  </w:t>
      </w:r>
    </w:p>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46429443359375" w:line="240" w:lineRule="auto"/>
        <w:ind w:left="1041.4823150634766"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Reviewing completed questionnaires and refusals logs  </w:t>
      </w:r>
    </w:p>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42572021484375" w:line="263.79953384399414" w:lineRule="auto"/>
        <w:ind w:left="1036.5311431884766" w:right="982.5732421875" w:firstLine="8.0584716796875"/>
        <w:jc w:val="both"/>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the survey is using paper questionnaires, it is a good idea for the supervisor to collect them every  day and review them to be sure that all of the questions were answered (no blanks except where there  are skip patterns), and that responses are legible. It is important to do this daily in case the data</w:t>
      </w:r>
    </w:p>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26434326171875"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33  </w:t>
      </w:r>
    </w:p>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25658416748047" w:lineRule="auto"/>
        <w:ind w:left="1030.5133819580078" w:right="982.591552734375" w:firstLine="5.800323486328125"/>
        <w:jc w:val="both"/>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collectors are making mistakes in their collection. Quickly identifying those mistakes and working with  the data collector to correct them will prevent this error with the rest of the surveys. It may even be  possible for the data collector to go back to the participant to collect missing information or to clarify  a response.  </w:t>
      </w:r>
    </w:p>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597412109375" w:line="262.25658416748047" w:lineRule="auto"/>
        <w:ind w:left="1032.6062774658203" w:right="982.320556640625" w:firstLine="12.0147705078125"/>
        <w:jc w:val="both"/>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the survey is using tablets, it will be extremely important to check every day to make sure that  completed surveys are being transmitted successfully to the main dataset. Any problems with  uploading need to be identified quickly so as not to lose data. You may wish to provide interviewers  with paper questionnaires even if they are using tablets in case there are problems with the tablets.  </w:t>
      </w:r>
    </w:p>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1962890625" w:line="262.64225006103516" w:lineRule="auto"/>
        <w:ind w:left="1036.3155364990234" w:right="982.72705078125" w:firstLine="8.285369873046875"/>
        <w:jc w:val="both"/>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It is also important when collecting the surveys to follow your team’s procedure for collecting reports  of refusals, so that at the end you can calculate the percentage of people who were invited to  participate in the survey who accepted. You will want to report this with your results.  </w:t>
      </w:r>
    </w:p>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8642578125" w:line="263.79919052124023" w:lineRule="auto"/>
        <w:ind w:left="1030.5152130126953" w:right="983.038330078125" w:firstLine="14.0863037109375"/>
        <w:jc w:val="both"/>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the interview was terminated partway through the interview, you will need to discuss it with your  team and decide if there is enough information in the interview to keep it in the dataset, or if it should  be deleted.  </w:t>
      </w:r>
    </w:p>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6549072265625" w:line="240" w:lineRule="auto"/>
        <w:ind w:left="1054.7505950927734" w:right="0" w:firstLine="0"/>
        <w:jc w:val="left"/>
        <w:rPr>
          <w:rFonts w:ascii="Arial" w:cs="Arial" w:eastAsia="Arial" w:hAnsi="Arial"/>
          <w:b w:val="0"/>
          <w:i w:val="0"/>
          <w:smallCaps w:val="0"/>
          <w:strike w:val="0"/>
          <w:color w:val="2f5496"/>
          <w:sz w:val="29.976089477539062"/>
          <w:szCs w:val="29.976089477539062"/>
          <w:u w:val="none"/>
          <w:shd w:fill="auto" w:val="clear"/>
          <w:vertAlign w:val="baseline"/>
        </w:rPr>
      </w:pPr>
      <w:r w:rsidDel="00000000" w:rsidR="00000000" w:rsidRPr="00000000">
        <w:rPr>
          <w:rFonts w:ascii="Arial" w:cs="Arial" w:eastAsia="Arial" w:hAnsi="Arial"/>
          <w:b w:val="0"/>
          <w:i w:val="0"/>
          <w:smallCaps w:val="0"/>
          <w:strike w:val="0"/>
          <w:color w:val="2f5496"/>
          <w:sz w:val="29.976089477539062"/>
          <w:szCs w:val="29.976089477539062"/>
          <w:u w:val="none"/>
          <w:shd w:fill="auto" w:val="clear"/>
          <w:vertAlign w:val="baseline"/>
          <w:rtl w:val="0"/>
        </w:rPr>
        <w:t xml:space="preserve">11 Data entry, download and verification  </w:t>
      </w:r>
    </w:p>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3555908203125" w:line="240" w:lineRule="auto"/>
        <w:ind w:left="1319.1242218017578" w:right="0" w:firstLine="0"/>
        <w:jc w:val="left"/>
        <w:rPr>
          <w:rFonts w:ascii="Arial" w:cs="Arial" w:eastAsia="Arial" w:hAnsi="Arial"/>
          <w:b w:val="0"/>
          <w:i w:val="0"/>
          <w:smallCaps w:val="0"/>
          <w:strike w:val="0"/>
          <w:color w:val="2f5496"/>
          <w:sz w:val="22.538379669189453"/>
          <w:szCs w:val="22.538379669189453"/>
          <w:u w:val="none"/>
          <w:shd w:fill="auto" w:val="clear"/>
          <w:vertAlign w:val="baseline"/>
        </w:rPr>
      </w:pPr>
      <w:r w:rsidDel="00000000" w:rsidR="00000000" w:rsidRPr="00000000">
        <w:rPr>
          <w:rFonts w:ascii="Arial" w:cs="Arial" w:eastAsia="Arial" w:hAnsi="Arial"/>
          <w:b w:val="0"/>
          <w:i w:val="0"/>
          <w:smallCaps w:val="0"/>
          <w:strike w:val="0"/>
          <w:color w:val="2f5496"/>
          <w:sz w:val="22.538379669189453"/>
          <w:szCs w:val="22.538379669189453"/>
          <w:u w:val="none"/>
          <w:shd w:fill="auto" w:val="clear"/>
          <w:vertAlign w:val="baseline"/>
          <w:rtl w:val="0"/>
        </w:rPr>
        <w:t xml:space="preserve">11.1 Entering questionnaire data into KoBo  </w:t>
      </w:r>
    </w:p>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8135986328125" w:line="262.25735664367676" w:lineRule="auto"/>
        <w:ind w:left="1030.9471893310547" w:right="1071.739501953125" w:firstLine="13.652496337890625"/>
        <w:jc w:val="both"/>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you collected survey data by entering the data directly into a tablet or computer, you can skip this  section and go directly to section 11.2. If you have collected the survey data by recording responses  on paper questionnaires, you will need to enter the data from the paper forms into the KoBo survey  form in order to use the cleaning and analysis tools.  </w:t>
      </w:r>
    </w:p>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597412109375" w:line="262.6428508758545" w:lineRule="auto"/>
        <w:ind w:left="1035.2974700927734" w:right="1033.385009765625" w:firstLine="9.32174682617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you have not already created an electronic dataset for your survey data, go to section 5.1 above,  Creating your online questionnaire form, and follow the directions for creating a KoBo account, and  uploading the toolkit’s Excel sheet for survey #1 or #2 to create an online version of your survey.  Once you have this created, you will be able to open the survey and manually enter your survey  responses into the dataset.  </w:t>
      </w:r>
    </w:p>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8648681640625" w:line="262.2571563720703" w:lineRule="auto"/>
        <w:ind w:left="1028.6685943603516" w:right="1149.3389892578125" w:hanging="1.8643188476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easiest way to enter the data is to log in to your account, select the survey that you have  deployed, and then select “FORM” at the top of the screen, and then “OPEN” on the lower right of  the screen as shown in the image below. Then you will see online version of the questionnaire, and  you can enter the records from the paper forms easily. </w:t>
      </w:r>
    </w:p>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2.7963256835938"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34  </w:t>
      </w:r>
    </w:p>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4.8001861572266"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Pr>
        <w:drawing>
          <wp:inline distB="19050" distT="19050" distL="19050" distR="19050">
            <wp:extent cx="5332476" cy="1136904"/>
            <wp:effectExtent b="0" l="0" r="0" t="0"/>
            <wp:docPr id="38" name="image38.png"/>
            <a:graphic>
              <a:graphicData uri="http://schemas.openxmlformats.org/drawingml/2006/picture">
                <pic:pic>
                  <pic:nvPicPr>
                    <pic:cNvPr id="0" name="image38.png"/>
                    <pic:cNvPicPr preferRelativeResize="0"/>
                  </pic:nvPicPr>
                  <pic:blipFill>
                    <a:blip r:embed="rId31"/>
                    <a:srcRect b="0" l="0" r="0" t="0"/>
                    <a:stretch>
                      <a:fillRect/>
                    </a:stretch>
                  </pic:blipFill>
                  <pic:spPr>
                    <a:xfrm>
                      <a:off x="0" y="0"/>
                      <a:ext cx="5332476" cy="1136904"/>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Pr>
        <w:drawing>
          <wp:inline distB="19050" distT="19050" distL="19050" distR="19050">
            <wp:extent cx="5332476" cy="1136904"/>
            <wp:effectExtent b="0" l="0" r="0" t="0"/>
            <wp:docPr id="39" name="image39.png"/>
            <a:graphic>
              <a:graphicData uri="http://schemas.openxmlformats.org/drawingml/2006/picture">
                <pic:pic>
                  <pic:nvPicPr>
                    <pic:cNvPr id="0" name="image39.png"/>
                    <pic:cNvPicPr preferRelativeResize="0"/>
                  </pic:nvPicPr>
                  <pic:blipFill>
                    <a:blip r:embed="rId32"/>
                    <a:srcRect b="0" l="0" r="0" t="0"/>
                    <a:stretch>
                      <a:fillRect/>
                    </a:stretch>
                  </pic:blipFill>
                  <pic:spPr>
                    <a:xfrm>
                      <a:off x="0" y="0"/>
                      <a:ext cx="5332476" cy="1136904"/>
                    </a:xfrm>
                    <a:prstGeom prst="rect"/>
                    <a:ln/>
                  </pic:spPr>
                </pic:pic>
              </a:graphicData>
            </a:graphic>
          </wp:inline>
        </w:drawing>
      </w:r>
      <w:r w:rsidDel="00000000" w:rsidR="00000000" w:rsidRPr="00000000">
        <w:rPr>
          <w:rtl w:val="0"/>
        </w:rPr>
      </w:r>
    </w:p>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8581714630127" w:lineRule="auto"/>
        <w:ind w:left="1030.7001495361328" w:right="1025.096435546875" w:hanging="2.6931762695312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After the last question, you will have a choice between two buttons, “save” and “submit.” If you  have access to the internet at that moment, you can “submit” the record and it should upload to the  dataset within a few seconds. If your internet connection is slow or you do not have internet access  at that moment, you may choose to “save” each record instead, and then submit the records later.  We recommend trying this process with a few records until you have a system that works for you  before you enter a large number of records.  </w:t>
      </w:r>
    </w:p>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596923828125" w:line="240" w:lineRule="auto"/>
        <w:ind w:left="1320.7828521728516" w:right="0" w:firstLine="0"/>
        <w:jc w:val="left"/>
        <w:rPr>
          <w:rFonts w:ascii="Arial" w:cs="Arial" w:eastAsia="Arial" w:hAnsi="Arial"/>
          <w:b w:val="0"/>
          <w:i w:val="0"/>
          <w:smallCaps w:val="0"/>
          <w:strike w:val="0"/>
          <w:color w:val="2f5496"/>
          <w:sz w:val="24.342666625976562"/>
          <w:szCs w:val="24.342666625976562"/>
          <w:u w:val="none"/>
          <w:shd w:fill="auto" w:val="clear"/>
          <w:vertAlign w:val="baseline"/>
        </w:rPr>
      </w:pPr>
      <w:r w:rsidDel="00000000" w:rsidR="00000000" w:rsidRPr="00000000">
        <w:rPr>
          <w:rFonts w:ascii="Arial" w:cs="Arial" w:eastAsia="Arial" w:hAnsi="Arial"/>
          <w:b w:val="0"/>
          <w:i w:val="0"/>
          <w:smallCaps w:val="0"/>
          <w:strike w:val="0"/>
          <w:color w:val="2f5496"/>
          <w:sz w:val="24.342666625976562"/>
          <w:szCs w:val="24.342666625976562"/>
          <w:u w:val="none"/>
          <w:shd w:fill="auto" w:val="clear"/>
          <w:vertAlign w:val="baseline"/>
          <w:rtl w:val="0"/>
        </w:rPr>
        <w:t xml:space="preserve">11.2 Downloading your data from KoBo  </w:t>
      </w:r>
    </w:p>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587890625" w:line="261.4698886871338" w:lineRule="auto"/>
        <w:ind w:left="1036.5215301513672" w:right="1115.201416015625" w:firstLine="8.079528808593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Regardless of whether you collected the survey data on a tablet or using paper forms, the next step  is to download the data to an Excel spreadsheet. Then you can view your data and check that  everything worked properly and that there aren’t any errors.  </w:t>
      </w:r>
    </w:p>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8612060546875" w:line="263.0124092102051" w:lineRule="auto"/>
        <w:ind w:left="1030.3064727783203" w:right="1092.82958984375" w:hanging="0.41442871093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You can view the completed dataset by logging in to your KoBo account, selecting your dataset (by  selecting the name of the file), and then clicking on the “DATA” tab. To view survey responses in a  spreadsheet-like format, select “Table.” Here you can view, edit, and/or delete individual survey  responses and sort your data by individual columns using the descending or ascending options. If  your data is entirely clean, it is possible to generate results table directly from this screen, however,  we recommend simply downloading both a copy of your data collection form and your data in two  separate Excel spreadsheets. Then you can manually review and clean your data.  </w:t>
      </w:r>
    </w:p>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1282958984375" w:line="261.4698886871338" w:lineRule="auto"/>
        <w:ind w:left="1042.7246856689453" w:right="1048.453369140625" w:hanging="9.10339355468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Step 1: While in the dataset viewer in KoBo, select the “DATA” tab at the top, then the “Downloads”  button on the left side. Then select the following options (see the image below):  </w:t>
      </w:r>
    </w:p>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8616943359375" w:line="240" w:lineRule="auto"/>
        <w:ind w:left="1375.9383392333984" w:right="0" w:firstLine="0"/>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5984802246094"/>
          <w:szCs w:val="20.73598480224609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Export type: “XLS”  </w:t>
      </w:r>
    </w:p>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10498046875" w:line="240" w:lineRule="auto"/>
        <w:ind w:left="1375.9383392333984" w:right="0" w:firstLine="0"/>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5984802246094"/>
          <w:szCs w:val="20.73598480224609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Value and header format: “French (fr)” (This is the default).  </w:t>
      </w:r>
    </w:p>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1080322265625" w:line="242.95855522155762" w:lineRule="auto"/>
        <w:ind w:left="1713.0841064453125" w:right="1376.993408203125" w:hanging="337.1577453613281"/>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5984802246094"/>
          <w:szCs w:val="20.73598480224609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Click on “Advanced options,” then under “Export many questions as…”choose “Separate  columns” This is what the screen should look like: </w:t>
      </w:r>
    </w:p>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31.453857421875" w:line="240" w:lineRule="auto"/>
        <w:ind w:left="0" w:right="980.2270507812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35  </w:t>
      </w:r>
    </w:p>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0528564453125" w:line="240" w:lineRule="auto"/>
        <w:ind w:left="0" w:right="1025.3881835937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US Centers for Disease Control and Prevention, 2022 </w:t>
      </w:r>
    </w:p>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95.99975585937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583936" cy="1269492"/>
            <wp:effectExtent b="0" l="0" r="0" t="0"/>
            <wp:docPr id="43" name="image43.png"/>
            <a:graphic>
              <a:graphicData uri="http://schemas.openxmlformats.org/drawingml/2006/picture">
                <pic:pic>
                  <pic:nvPicPr>
                    <pic:cNvPr id="0" name="image43.png"/>
                    <pic:cNvPicPr preferRelativeResize="0"/>
                  </pic:nvPicPr>
                  <pic:blipFill>
                    <a:blip r:embed="rId33"/>
                    <a:srcRect b="0" l="0" r="0" t="0"/>
                    <a:stretch>
                      <a:fillRect/>
                    </a:stretch>
                  </pic:blipFill>
                  <pic:spPr>
                    <a:xfrm>
                      <a:off x="0" y="0"/>
                      <a:ext cx="5583936" cy="1269492"/>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583936" cy="1269492"/>
            <wp:effectExtent b="0" l="0" r="0" t="0"/>
            <wp:docPr id="44" name="image44.png"/>
            <a:graphic>
              <a:graphicData uri="http://schemas.openxmlformats.org/drawingml/2006/picture">
                <pic:pic>
                  <pic:nvPicPr>
                    <pic:cNvPr id="0" name="image44.png"/>
                    <pic:cNvPicPr preferRelativeResize="0"/>
                  </pic:nvPicPr>
                  <pic:blipFill>
                    <a:blip r:embed="rId34"/>
                    <a:srcRect b="0" l="0" r="0" t="0"/>
                    <a:stretch>
                      <a:fillRect/>
                    </a:stretch>
                  </pic:blipFill>
                  <pic:spPr>
                    <a:xfrm>
                      <a:off x="0" y="0"/>
                      <a:ext cx="5583936" cy="1269492"/>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583936" cy="1266444"/>
            <wp:effectExtent b="0" l="0" r="0" t="0"/>
            <wp:docPr id="42" name="image42.png"/>
            <a:graphic>
              <a:graphicData uri="http://schemas.openxmlformats.org/drawingml/2006/picture">
                <pic:pic>
                  <pic:nvPicPr>
                    <pic:cNvPr id="0" name="image42.png"/>
                    <pic:cNvPicPr preferRelativeResize="0"/>
                  </pic:nvPicPr>
                  <pic:blipFill>
                    <a:blip r:embed="rId35"/>
                    <a:srcRect b="0" l="0" r="0" t="0"/>
                    <a:stretch>
                      <a:fillRect/>
                    </a:stretch>
                  </pic:blipFill>
                  <pic:spPr>
                    <a:xfrm>
                      <a:off x="0" y="0"/>
                      <a:ext cx="5583936" cy="1266444"/>
                    </a:xfrm>
                    <a:prstGeom prst="rect"/>
                    <a:ln/>
                  </pic:spPr>
                </pic:pic>
              </a:graphicData>
            </a:graphic>
          </wp:inline>
        </w:drawing>
      </w:r>
      <w:r w:rsidDel="00000000" w:rsidR="00000000" w:rsidRPr="00000000">
        <w:rPr>
          <w:rtl w:val="0"/>
        </w:rPr>
      </w:r>
    </w:p>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6267719268799" w:lineRule="auto"/>
        <w:ind w:left="1036.5013885498047" w:right="994.822998046875" w:hanging="7.87292480468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Then select “Export.” After you do this, a row will appear at the bottom of your screen (you may  need to scroll down to see it.) At the far right of the row, select the “Download” button. Save this file  as “survey data.”  </w:t>
      </w:r>
    </w:p>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596923828125" w:line="240" w:lineRule="auto"/>
        <w:ind w:left="1320.7828521728516" w:right="0" w:firstLine="0"/>
        <w:jc w:val="left"/>
        <w:rPr>
          <w:rFonts w:ascii="Arial" w:cs="Arial" w:eastAsia="Arial" w:hAnsi="Arial"/>
          <w:b w:val="0"/>
          <w:i w:val="0"/>
          <w:smallCaps w:val="0"/>
          <w:strike w:val="0"/>
          <w:color w:val="2f5496"/>
          <w:sz w:val="24.342666625976562"/>
          <w:szCs w:val="24.342666625976562"/>
          <w:u w:val="none"/>
          <w:shd w:fill="auto" w:val="clear"/>
          <w:vertAlign w:val="baseline"/>
        </w:rPr>
      </w:pPr>
      <w:r w:rsidDel="00000000" w:rsidR="00000000" w:rsidRPr="00000000">
        <w:rPr>
          <w:rFonts w:ascii="Arial" w:cs="Arial" w:eastAsia="Arial" w:hAnsi="Arial"/>
          <w:b w:val="0"/>
          <w:i w:val="0"/>
          <w:smallCaps w:val="0"/>
          <w:strike w:val="0"/>
          <w:color w:val="2f5496"/>
          <w:sz w:val="24.342666625976562"/>
          <w:szCs w:val="24.342666625976562"/>
          <w:u w:val="none"/>
          <w:shd w:fill="auto" w:val="clear"/>
          <w:vertAlign w:val="baseline"/>
          <w:rtl w:val="0"/>
        </w:rPr>
        <w:t xml:space="preserve">11.3. inserting variable names and deleting extra columns  </w:t>
      </w:r>
    </w:p>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885986328125" w:line="261.4698886871338" w:lineRule="auto"/>
        <w:ind w:left="1032.5853729248047" w:right="1021.3720703125" w:firstLine="0.8287048339843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When you open the “survey data” file, you will notice that the spreadsheet does not look exactly the  way you need it to look in order to analyze your results.  </w:t>
      </w:r>
    </w:p>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2608642578125" w:line="240" w:lineRule="auto"/>
        <w:ind w:left="1028.6492156982422" w:right="0" w:firstLine="0"/>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The following image is an example of what you will see: </w:t>
      </w:r>
    </w:p>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4.9688720703125" w:line="240" w:lineRule="auto"/>
        <w:ind w:left="0" w:right="849.59960937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486401" cy="888492"/>
            <wp:effectExtent b="0" l="0" r="0" t="0"/>
            <wp:docPr id="3" name="image3.png"/>
            <a:graphic>
              <a:graphicData uri="http://schemas.openxmlformats.org/drawingml/2006/picture">
                <pic:pic>
                  <pic:nvPicPr>
                    <pic:cNvPr id="0" name="image3.png"/>
                    <pic:cNvPicPr preferRelativeResize="0"/>
                  </pic:nvPicPr>
                  <pic:blipFill>
                    <a:blip r:embed="rId36"/>
                    <a:srcRect b="0" l="0" r="0" t="0"/>
                    <a:stretch>
                      <a:fillRect/>
                    </a:stretch>
                  </pic:blipFill>
                  <pic:spPr>
                    <a:xfrm>
                      <a:off x="0" y="0"/>
                      <a:ext cx="5486401" cy="888492"/>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486401" cy="886968"/>
            <wp:effectExtent b="0" l="0" r="0" t="0"/>
            <wp:docPr id="4" name="image4.png"/>
            <a:graphic>
              <a:graphicData uri="http://schemas.openxmlformats.org/drawingml/2006/picture">
                <pic:pic>
                  <pic:nvPicPr>
                    <pic:cNvPr id="0" name="image4.png"/>
                    <pic:cNvPicPr preferRelativeResize="0"/>
                  </pic:nvPicPr>
                  <pic:blipFill>
                    <a:blip r:embed="rId37"/>
                    <a:srcRect b="0" l="0" r="0" t="0"/>
                    <a:stretch>
                      <a:fillRect/>
                    </a:stretch>
                  </pic:blipFill>
                  <pic:spPr>
                    <a:xfrm>
                      <a:off x="0" y="0"/>
                      <a:ext cx="5486401" cy="886968"/>
                    </a:xfrm>
                    <a:prstGeom prst="rect"/>
                    <a:ln/>
                  </pic:spPr>
                </pic:pic>
              </a:graphicData>
            </a:graphic>
          </wp:inline>
        </w:drawing>
      </w:r>
      <w:r w:rsidDel="00000000" w:rsidR="00000000" w:rsidRPr="00000000">
        <w:rPr>
          <w:rtl w:val="0"/>
        </w:rPr>
      </w:r>
    </w:p>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6.10870361328125" w:line="240" w:lineRule="auto"/>
        <w:ind w:left="0" w:right="980.2270507812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36  </w:t>
      </w:r>
    </w:p>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0528564453125" w:line="240" w:lineRule="auto"/>
        <w:ind w:left="0" w:right="1025.3881835937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US Centers for Disease Control and Prevention, 2022 </w:t>
      </w:r>
    </w:p>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6267719268799" w:lineRule="auto"/>
        <w:ind w:left="1036.293716430664" w:right="1098.828125" w:firstLine="8.2865905761718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If you select the entire dataset, and then select “wrap text” this will allow you to see that row 1  contains the full text of every question. You will also see that certain columns are empty but contain a string of text in row one.  </w:t>
      </w:r>
    </w:p>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86181640625" w:line="240" w:lineRule="auto"/>
        <w:ind w:left="1028.6284637451172" w:right="0" w:firstLine="0"/>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This is an example of how the spreadsheet will appear:  </w:t>
      </w:r>
    </w:p>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568359375" w:line="240" w:lineRule="auto"/>
        <w:ind w:left="0" w:right="0" w:firstLine="0"/>
        <w:jc w:val="center"/>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326380" cy="1374648"/>
            <wp:effectExtent b="0" l="0" r="0" t="0"/>
            <wp:docPr id="1" name="image1.png"/>
            <a:graphic>
              <a:graphicData uri="http://schemas.openxmlformats.org/drawingml/2006/picture">
                <pic:pic>
                  <pic:nvPicPr>
                    <pic:cNvPr id="0" name="image1.png"/>
                    <pic:cNvPicPr preferRelativeResize="0"/>
                  </pic:nvPicPr>
                  <pic:blipFill>
                    <a:blip r:embed="rId38"/>
                    <a:srcRect b="0" l="0" r="0" t="0"/>
                    <a:stretch>
                      <a:fillRect/>
                    </a:stretch>
                  </pic:blipFill>
                  <pic:spPr>
                    <a:xfrm>
                      <a:off x="0" y="0"/>
                      <a:ext cx="5326380" cy="1374648"/>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326380" cy="1374648"/>
            <wp:effectExtent b="0" l="0" r="0" t="0"/>
            <wp:docPr id="2" name="image2.png"/>
            <a:graphic>
              <a:graphicData uri="http://schemas.openxmlformats.org/drawingml/2006/picture">
                <pic:pic>
                  <pic:nvPicPr>
                    <pic:cNvPr id="0" name="image2.png"/>
                    <pic:cNvPicPr preferRelativeResize="0"/>
                  </pic:nvPicPr>
                  <pic:blipFill>
                    <a:blip r:embed="rId39"/>
                    <a:srcRect b="0" l="0" r="0" t="0"/>
                    <a:stretch>
                      <a:fillRect/>
                    </a:stretch>
                  </pic:blipFill>
                  <pic:spPr>
                    <a:xfrm>
                      <a:off x="0" y="0"/>
                      <a:ext cx="5326380" cy="1374648"/>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326380" cy="1373124"/>
            <wp:effectExtent b="0" l="0" r="0" t="0"/>
            <wp:docPr id="7" name="image7.png"/>
            <a:graphic>
              <a:graphicData uri="http://schemas.openxmlformats.org/drawingml/2006/picture">
                <pic:pic>
                  <pic:nvPicPr>
                    <pic:cNvPr id="0" name="image7.png"/>
                    <pic:cNvPicPr preferRelativeResize="0"/>
                  </pic:nvPicPr>
                  <pic:blipFill>
                    <a:blip r:embed="rId40"/>
                    <a:srcRect b="0" l="0" r="0" t="0"/>
                    <a:stretch>
                      <a:fillRect/>
                    </a:stretch>
                  </pic:blipFill>
                  <pic:spPr>
                    <a:xfrm>
                      <a:off x="0" y="0"/>
                      <a:ext cx="5326380" cy="1373124"/>
                    </a:xfrm>
                    <a:prstGeom prst="rect"/>
                    <a:ln/>
                  </pic:spPr>
                </pic:pic>
              </a:graphicData>
            </a:graphic>
          </wp:inline>
        </w:drawing>
      </w:r>
      <w:r w:rsidDel="00000000" w:rsidR="00000000" w:rsidRPr="00000000">
        <w:rPr>
          <w:rtl w:val="0"/>
        </w:rPr>
      </w:r>
    </w:p>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09.5589256286621" w:lineRule="auto"/>
        <w:ind w:left="1033.6200714111328" w:right="1847.25341796875" w:firstLine="10.77270507812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Use the following steps to transform your spreadsheet into a dataset that can be analyzed.  Step 1. Insert two blank rows above row 1  </w:t>
      </w:r>
    </w:p>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912353515625" w:line="261.46928787231445" w:lineRule="auto"/>
        <w:ind w:left="1032.5823211669922" w:right="1798.819580078125" w:firstLine="1.03775024414062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Step 2. Open the toolkit file, “data dictionary” and open the worksheet that corresponds to  whichever survey (#1 or #2) that you are using.  </w:t>
      </w:r>
    </w:p>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861572265625" w:line="240" w:lineRule="auto"/>
        <w:ind w:left="1033.6182403564453" w:right="0" w:firstLine="0"/>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Step 3. Without copying the column headings, copy all of column 1 and column 2. See below: </w:t>
      </w:r>
    </w:p>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2.0126342773438" w:line="240" w:lineRule="auto"/>
        <w:ind w:left="0" w:right="980.2270507812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37  </w:t>
      </w:r>
    </w:p>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0528564453125" w:line="240" w:lineRule="auto"/>
        <w:ind w:left="0" w:right="1025.3881835937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US Centers for Disease Control and Prevention, 2022 </w:t>
      </w:r>
    </w:p>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4.49984550476074" w:lineRule="auto"/>
        <w:ind w:left="1033.5987091064453" w:right="993.599853515625" w:firstLine="17.60147094726562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394960" cy="1078992"/>
            <wp:effectExtent b="0" l="0" r="0" t="0"/>
            <wp:docPr id="8" name="image8.png"/>
            <a:graphic>
              <a:graphicData uri="http://schemas.openxmlformats.org/drawingml/2006/picture">
                <pic:pic>
                  <pic:nvPicPr>
                    <pic:cNvPr id="0" name="image8.png"/>
                    <pic:cNvPicPr preferRelativeResize="0"/>
                  </pic:nvPicPr>
                  <pic:blipFill>
                    <a:blip r:embed="rId41"/>
                    <a:srcRect b="0" l="0" r="0" t="0"/>
                    <a:stretch>
                      <a:fillRect/>
                    </a:stretch>
                  </pic:blipFill>
                  <pic:spPr>
                    <a:xfrm>
                      <a:off x="0" y="0"/>
                      <a:ext cx="5394960" cy="1078992"/>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394960" cy="1078992"/>
            <wp:effectExtent b="0" l="0" r="0" t="0"/>
            <wp:docPr id="5" name="image5.png"/>
            <a:graphic>
              <a:graphicData uri="http://schemas.openxmlformats.org/drawingml/2006/picture">
                <pic:pic>
                  <pic:nvPicPr>
                    <pic:cNvPr id="0" name="image5.png"/>
                    <pic:cNvPicPr preferRelativeResize="0"/>
                  </pic:nvPicPr>
                  <pic:blipFill>
                    <a:blip r:embed="rId42"/>
                    <a:srcRect b="0" l="0" r="0" t="0"/>
                    <a:stretch>
                      <a:fillRect/>
                    </a:stretch>
                  </pic:blipFill>
                  <pic:spPr>
                    <a:xfrm>
                      <a:off x="0" y="0"/>
                      <a:ext cx="5394960" cy="1078992"/>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394960" cy="1078992"/>
            <wp:effectExtent b="0" l="0" r="0" t="0"/>
            <wp:docPr id="6" name="image6.png"/>
            <a:graphic>
              <a:graphicData uri="http://schemas.openxmlformats.org/drawingml/2006/picture">
                <pic:pic>
                  <pic:nvPicPr>
                    <pic:cNvPr id="0" name="image6.png"/>
                    <pic:cNvPicPr preferRelativeResize="0"/>
                  </pic:nvPicPr>
                  <pic:blipFill>
                    <a:blip r:embed="rId43"/>
                    <a:srcRect b="0" l="0" r="0" t="0"/>
                    <a:stretch>
                      <a:fillRect/>
                    </a:stretch>
                  </pic:blipFill>
                  <pic:spPr>
                    <a:xfrm>
                      <a:off x="0" y="0"/>
                      <a:ext cx="5394960" cy="1078992"/>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Step 4. Go back to your “survey data” spreadsheet, and select two cells: A1 and A2.  Step 5. Right clicking on those two cells, select “paste, options, transpose.”  </w:t>
      </w:r>
    </w:p>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8624267578125" w:line="240" w:lineRule="auto"/>
        <w:ind w:left="0" w:right="0" w:firstLine="0"/>
        <w:jc w:val="center"/>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394960" cy="1089660"/>
            <wp:effectExtent b="0" l="0" r="0" t="0"/>
            <wp:docPr id="9" name="image9.png"/>
            <a:graphic>
              <a:graphicData uri="http://schemas.openxmlformats.org/drawingml/2006/picture">
                <pic:pic>
                  <pic:nvPicPr>
                    <pic:cNvPr id="0" name="image9.png"/>
                    <pic:cNvPicPr preferRelativeResize="0"/>
                  </pic:nvPicPr>
                  <pic:blipFill>
                    <a:blip r:embed="rId44"/>
                    <a:srcRect b="0" l="0" r="0" t="0"/>
                    <a:stretch>
                      <a:fillRect/>
                    </a:stretch>
                  </pic:blipFill>
                  <pic:spPr>
                    <a:xfrm>
                      <a:off x="0" y="0"/>
                      <a:ext cx="5394960" cy="1089660"/>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394960" cy="1089660"/>
            <wp:effectExtent b="0" l="0" r="0" t="0"/>
            <wp:docPr id="10" name="image10.png"/>
            <a:graphic>
              <a:graphicData uri="http://schemas.openxmlformats.org/drawingml/2006/picture">
                <pic:pic>
                  <pic:nvPicPr>
                    <pic:cNvPr id="0" name="image10.png"/>
                    <pic:cNvPicPr preferRelativeResize="0"/>
                  </pic:nvPicPr>
                  <pic:blipFill>
                    <a:blip r:embed="rId45"/>
                    <a:srcRect b="0" l="0" r="0" t="0"/>
                    <a:stretch>
                      <a:fillRect/>
                    </a:stretch>
                  </pic:blipFill>
                  <pic:spPr>
                    <a:xfrm>
                      <a:off x="0" y="0"/>
                      <a:ext cx="5394960" cy="1089660"/>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394960" cy="1089660"/>
            <wp:effectExtent b="0" l="0" r="0" t="0"/>
            <wp:docPr id="11" name="image11.png"/>
            <a:graphic>
              <a:graphicData uri="http://schemas.openxmlformats.org/drawingml/2006/picture">
                <pic:pic>
                  <pic:nvPicPr>
                    <pic:cNvPr id="0" name="image11.png"/>
                    <pic:cNvPicPr preferRelativeResize="0"/>
                  </pic:nvPicPr>
                  <pic:blipFill>
                    <a:blip r:embed="rId46"/>
                    <a:srcRect b="0" l="0" r="0" t="0"/>
                    <a:stretch>
                      <a:fillRect/>
                    </a:stretch>
                  </pic:blipFill>
                  <pic:spPr>
                    <a:xfrm>
                      <a:off x="0" y="0"/>
                      <a:ext cx="5394960" cy="1089660"/>
                    </a:xfrm>
                    <a:prstGeom prst="rect"/>
                    <a:ln/>
                  </pic:spPr>
                </pic:pic>
              </a:graphicData>
            </a:graphic>
          </wp:inline>
        </w:drawing>
      </w:r>
      <w:r w:rsidDel="00000000" w:rsidR="00000000" w:rsidRPr="00000000">
        <w:rPr>
          <w:rtl w:val="0"/>
        </w:rPr>
      </w:r>
    </w:p>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4694881439209" w:lineRule="auto"/>
        <w:ind w:left="1030.672836303711" w:right="1249.427490234375" w:hanging="2.048034667968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This will place the two columns from your “data dictionary” spreadsheet as rows across the top of  your “survey data” spreadsheet. In the image below, you can see how it should look. </w:t>
      </w:r>
    </w:p>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9.8638916015625" w:line="240" w:lineRule="auto"/>
        <w:ind w:left="0" w:right="980.2270507812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38  </w:t>
      </w:r>
    </w:p>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0528564453125" w:line="240" w:lineRule="auto"/>
        <w:ind w:left="0" w:right="1025.3881835937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US Centers for Disease Control and Prevention, 2022 </w:t>
      </w:r>
    </w:p>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398008" cy="1175004"/>
            <wp:effectExtent b="0" l="0" r="0" t="0"/>
            <wp:docPr id="14" name="image14.png"/>
            <a:graphic>
              <a:graphicData uri="http://schemas.openxmlformats.org/drawingml/2006/picture">
                <pic:pic>
                  <pic:nvPicPr>
                    <pic:cNvPr id="0" name="image14.png"/>
                    <pic:cNvPicPr preferRelativeResize="0"/>
                  </pic:nvPicPr>
                  <pic:blipFill>
                    <a:blip r:embed="rId47"/>
                    <a:srcRect b="0" l="0" r="0" t="0"/>
                    <a:stretch>
                      <a:fillRect/>
                    </a:stretch>
                  </pic:blipFill>
                  <pic:spPr>
                    <a:xfrm>
                      <a:off x="0" y="0"/>
                      <a:ext cx="5398008" cy="1175004"/>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398008" cy="1175004"/>
            <wp:effectExtent b="0" l="0" r="0" t="0"/>
            <wp:docPr id="15" name="image15.png"/>
            <a:graphic>
              <a:graphicData uri="http://schemas.openxmlformats.org/drawingml/2006/picture">
                <pic:pic>
                  <pic:nvPicPr>
                    <pic:cNvPr id="0" name="image15.png"/>
                    <pic:cNvPicPr preferRelativeResize="0"/>
                  </pic:nvPicPr>
                  <pic:blipFill>
                    <a:blip r:embed="rId48"/>
                    <a:srcRect b="0" l="0" r="0" t="0"/>
                    <a:stretch>
                      <a:fillRect/>
                    </a:stretch>
                  </pic:blipFill>
                  <pic:spPr>
                    <a:xfrm>
                      <a:off x="0" y="0"/>
                      <a:ext cx="5398008" cy="1175004"/>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398008" cy="1173480"/>
            <wp:effectExtent b="0" l="0" r="0" t="0"/>
            <wp:docPr id="12" name="image12.png"/>
            <a:graphic>
              <a:graphicData uri="http://schemas.openxmlformats.org/drawingml/2006/picture">
                <pic:pic>
                  <pic:nvPicPr>
                    <pic:cNvPr id="0" name="image12.png"/>
                    <pic:cNvPicPr preferRelativeResize="0"/>
                  </pic:nvPicPr>
                  <pic:blipFill>
                    <a:blip r:embed="rId49"/>
                    <a:srcRect b="0" l="0" r="0" t="0"/>
                    <a:stretch>
                      <a:fillRect/>
                    </a:stretch>
                  </pic:blipFill>
                  <pic:spPr>
                    <a:xfrm>
                      <a:off x="0" y="0"/>
                      <a:ext cx="5398008" cy="1173480"/>
                    </a:xfrm>
                    <a:prstGeom prst="rect"/>
                    <a:ln/>
                  </pic:spPr>
                </pic:pic>
              </a:graphicData>
            </a:graphic>
          </wp:inline>
        </w:drawing>
      </w:r>
      <w:r w:rsidDel="00000000" w:rsidR="00000000" w:rsidRPr="00000000">
        <w:rPr>
          <w:rtl w:val="0"/>
        </w:rPr>
      </w:r>
    </w:p>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1560935974121" w:lineRule="auto"/>
        <w:ind w:left="1040.642318725586" w:right="983.10791015625" w:hanging="7.04177856445312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Step 6. Read across your columns and make sure that the variable names in row 1 match the content  in row 3. Move any variable names that are misaligned.  </w:t>
      </w:r>
    </w:p>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2603759765625" w:line="262.62648582458496" w:lineRule="auto"/>
        <w:ind w:left="1033.5987091064453" w:right="1039.35791015625" w:hanging="2.898101806640625"/>
        <w:jc w:val="both"/>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Step 7. Looking across the columns, delete any columns in which row 2 says “remove.” In the image  above, columns B, J, K, and L all say “remove” in row two. You should delete those columns. They do  not contain survey responses. Continue deleting columns where “remove” is shown in row 2. These  </w:t>
      </w:r>
    </w:p>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61865234375" w:line="263.78368377685547" w:lineRule="auto"/>
        <w:ind w:left="1030.9033966064453" w:right="1273.765869140625" w:firstLine="5.386352539062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can also be deleted later during the cleaning or analysis process as they will simply be empty data  fields.  </w:t>
      </w:r>
    </w:p>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862060546875" w:line="262.62648582458496" w:lineRule="auto"/>
        <w:ind w:left="1035.4595184326172" w:right="1379.59716796875" w:hanging="1.86294555664062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Step 8. When you are done with step 7, you should only have survey questions remaining in the  dataset. Check one more time to make sure that your variable label corresponds to the question  shown in row 3.  </w:t>
      </w:r>
    </w:p>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86181640625" w:line="263.7835121154785" w:lineRule="auto"/>
        <w:ind w:left="1036.493148803711" w:right="980.55419921875" w:hanging="2.89810180664062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Step 9. Once you are sure that your variable names and your questions are correctly aligned, you can  delete rows 2 and 3. Now your spreadsheet is in a dataset format, and the data can be verified and  analyzed using any analysis software. Below is an example of how it should look: </w:t>
      </w:r>
    </w:p>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1.864013671875" w:line="240" w:lineRule="auto"/>
        <w:ind w:left="0" w:right="980.2270507812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39  </w:t>
      </w:r>
    </w:p>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0528564453125" w:line="240" w:lineRule="auto"/>
        <w:ind w:left="0" w:right="1025.3881835937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US Centers for Disease Control and Prevention, 2022 </w:t>
      </w:r>
    </w:p>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381244" cy="1168908"/>
            <wp:effectExtent b="0" l="0" r="0" t="0"/>
            <wp:docPr id="13" name="image13.png"/>
            <a:graphic>
              <a:graphicData uri="http://schemas.openxmlformats.org/drawingml/2006/picture">
                <pic:pic>
                  <pic:nvPicPr>
                    <pic:cNvPr id="0" name="image13.png"/>
                    <pic:cNvPicPr preferRelativeResize="0"/>
                  </pic:nvPicPr>
                  <pic:blipFill>
                    <a:blip r:embed="rId50"/>
                    <a:srcRect b="0" l="0" r="0" t="0"/>
                    <a:stretch>
                      <a:fillRect/>
                    </a:stretch>
                  </pic:blipFill>
                  <pic:spPr>
                    <a:xfrm>
                      <a:off x="0" y="0"/>
                      <a:ext cx="5381244" cy="1168908"/>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381244" cy="1168908"/>
            <wp:effectExtent b="0" l="0" r="0" t="0"/>
            <wp:docPr id="18" name="image18.png"/>
            <a:graphic>
              <a:graphicData uri="http://schemas.openxmlformats.org/drawingml/2006/picture">
                <pic:pic>
                  <pic:nvPicPr>
                    <pic:cNvPr id="0" name="image18.png"/>
                    <pic:cNvPicPr preferRelativeResize="0"/>
                  </pic:nvPicPr>
                  <pic:blipFill>
                    <a:blip r:embed="rId51"/>
                    <a:srcRect b="0" l="0" r="0" t="0"/>
                    <a:stretch>
                      <a:fillRect/>
                    </a:stretch>
                  </pic:blipFill>
                  <pic:spPr>
                    <a:xfrm>
                      <a:off x="0" y="0"/>
                      <a:ext cx="5381244" cy="1168908"/>
                    </a:xfrm>
                    <a:prstGeom prst="rect"/>
                    <a:ln/>
                  </pic:spPr>
                </pic:pic>
              </a:graphicData>
            </a:graphic>
          </wp:inline>
        </w:drawing>
      </w:r>
      <w:r w:rsidDel="00000000" w:rsidR="00000000" w:rsidRPr="00000000">
        <w:rPr>
          <w:rtl w:val="0"/>
        </w:rPr>
      </w:r>
    </w:p>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6267719268799" w:lineRule="auto"/>
        <w:ind w:left="1030.519790649414" w:right="1118.162841796875" w:firstLine="10.973815917968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NOTE: Questions in which the participant can choose only one response and questions in which the  respondent can choose multiple responses are displayed and analyzed differently. Questions in  which the participant can choose only one response have one column only. For questions in which  the participant can choose many responses, there will be one column for every possible response.  For questions in which the participant can choose many responses, frequencies are calculated  separately for each response option, and then these frequencies are presented together with the  question.  </w:t>
      </w:r>
    </w:p>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19580078125" w:line="240" w:lineRule="auto"/>
        <w:ind w:left="1320.7828521728516" w:right="0" w:firstLine="0"/>
        <w:jc w:val="left"/>
        <w:rPr>
          <w:rFonts w:ascii="Arial" w:cs="Arial" w:eastAsia="Arial" w:hAnsi="Arial"/>
          <w:b w:val="0"/>
          <w:i w:val="0"/>
          <w:smallCaps w:val="0"/>
          <w:strike w:val="0"/>
          <w:color w:val="2f5496"/>
          <w:sz w:val="24.342666625976562"/>
          <w:szCs w:val="24.342666625976562"/>
          <w:u w:val="none"/>
          <w:shd w:fill="auto" w:val="clear"/>
          <w:vertAlign w:val="baseline"/>
        </w:rPr>
      </w:pPr>
      <w:r w:rsidDel="00000000" w:rsidR="00000000" w:rsidRPr="00000000">
        <w:rPr>
          <w:rFonts w:ascii="Arial" w:cs="Arial" w:eastAsia="Arial" w:hAnsi="Arial"/>
          <w:b w:val="0"/>
          <w:i w:val="0"/>
          <w:smallCaps w:val="0"/>
          <w:strike w:val="0"/>
          <w:color w:val="2f5496"/>
          <w:sz w:val="24.342666625976562"/>
          <w:szCs w:val="24.342666625976562"/>
          <w:u w:val="none"/>
          <w:shd w:fill="auto" w:val="clear"/>
          <w:vertAlign w:val="baseline"/>
          <w:rtl w:val="0"/>
        </w:rPr>
        <w:t xml:space="preserve">11.4 Verifying your data  </w:t>
      </w:r>
    </w:p>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873779296875" w:line="262.62648582458496" w:lineRule="auto"/>
        <w:ind w:left="1036.314468383789" w:right="1313.4710693359375" w:firstLine="8.2865905761718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Now you have a readable dataset. While there is no way to be 100% sure that everything worked  correctly, there are several simple steps you can take to check for any problems in the data  recording and downloading.  </w:t>
      </w:r>
    </w:p>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26171875" w:line="240" w:lineRule="auto"/>
        <w:ind w:left="1450.4181671142578" w:right="0" w:firstLine="0"/>
        <w:jc w:val="left"/>
        <w:rPr>
          <w:rFonts w:ascii="Arial" w:cs="Arial" w:eastAsia="Arial" w:hAnsi="Arial"/>
          <w:b w:val="0"/>
          <w:i w:val="0"/>
          <w:smallCaps w:val="0"/>
          <w:strike w:val="0"/>
          <w:color w:val="2f5496"/>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2f5496"/>
          <w:sz w:val="20.735984802246094"/>
          <w:szCs w:val="20.735984802246094"/>
          <w:u w:val="none"/>
          <w:shd w:fill="auto" w:val="clear"/>
          <w:vertAlign w:val="baseline"/>
          <w:rtl w:val="0"/>
        </w:rPr>
        <w:t xml:space="preserve">11.4.1 Paper questionnaires only: checking data entry accuracy  </w:t>
      </w:r>
    </w:p>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120361328125" w:line="262.6267719268799" w:lineRule="auto"/>
        <w:ind w:left="1030.3064727783203" w:right="1076.524658203125" w:hanging="0.207214355468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You will compare the data in a randomly selected group of paper questionnaires to the  corresponding records in the Excel dataset to assure that data entry and transfer were successful.  We recommend checking at least 5% of the surveys, so if you have 600 surveys, you would compare  the paper surveys to the dataset entry for at least 30 surveys. If you see data entry errors, correct them, and increase the number of paper surveys that you are checking.  </w:t>
      </w:r>
    </w:p>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8612060546875" w:line="240" w:lineRule="auto"/>
        <w:ind w:left="1450.4181671142578" w:right="0" w:firstLine="0"/>
        <w:jc w:val="left"/>
        <w:rPr>
          <w:rFonts w:ascii="Arial" w:cs="Arial" w:eastAsia="Arial" w:hAnsi="Arial"/>
          <w:b w:val="0"/>
          <w:i w:val="0"/>
          <w:smallCaps w:val="0"/>
          <w:strike w:val="0"/>
          <w:color w:val="2f5496"/>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2f5496"/>
          <w:sz w:val="20.735984802246094"/>
          <w:szCs w:val="20.735984802246094"/>
          <w:u w:val="none"/>
          <w:shd w:fill="auto" w:val="clear"/>
          <w:vertAlign w:val="baseline"/>
          <w:rtl w:val="0"/>
        </w:rPr>
        <w:t xml:space="preserve">11.4.2 Ensuring the dataset is complete  </w:t>
      </w:r>
    </w:p>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107177734375" w:line="262.24084854125977" w:lineRule="auto"/>
        <w:ind w:left="1036.5215301513672" w:right="990.185546875" w:hanging="7.87231445312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To ensure that all of the records were transmitted successfully, compare the total number of records  in the survey data file to the number of completed interviews reported by each data collection team.  Each team should also provide the number of refusals they received, by sex (for example, X female  and Y male refusals).  </w:t>
      </w:r>
    </w:p>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1944580078125" w:line="240" w:lineRule="auto"/>
        <w:ind w:left="1450.4181671142578" w:right="0" w:firstLine="0"/>
        <w:jc w:val="left"/>
        <w:rPr>
          <w:rFonts w:ascii="Arial" w:cs="Arial" w:eastAsia="Arial" w:hAnsi="Arial"/>
          <w:b w:val="0"/>
          <w:i w:val="0"/>
          <w:smallCaps w:val="0"/>
          <w:strike w:val="0"/>
          <w:color w:val="2f5496"/>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2f5496"/>
          <w:sz w:val="20.735984802246094"/>
          <w:szCs w:val="20.735984802246094"/>
          <w:u w:val="none"/>
          <w:shd w:fill="auto" w:val="clear"/>
          <w:vertAlign w:val="baseline"/>
          <w:rtl w:val="0"/>
        </w:rPr>
        <w:t xml:space="preserve">11.4.3 Ensuring there are no completely duplicated records in the dataset  </w:t>
      </w:r>
    </w:p>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107177734375" w:line="262.626428604126" w:lineRule="auto"/>
        <w:ind w:left="1032.5847625732422" w:right="1155.0079345703125" w:hanging="3.9355468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To ensure that you do not have duplicated records, sort the dataset by participant ID number. You  can quickly review the dataset to be sure that all of the ID numbers are unique. If there are records with the same ID number, check that the entire record is the same, or if there were two different  records given the same ID number. If it is a large dataset, you can also use the “data,” “remove  duplicates” command in Excel, however it is a good idea to make a back-up copy of the dataset </w:t>
      </w:r>
    </w:p>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7.26150512695312" w:line="240" w:lineRule="auto"/>
        <w:ind w:left="0" w:right="980.2270507812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40  </w:t>
      </w:r>
    </w:p>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0528564453125" w:line="240" w:lineRule="auto"/>
        <w:ind w:left="0" w:right="1025.3881835937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US Centers for Disease Control and Prevention, 2022 </w:t>
      </w:r>
    </w:p>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4698886871338" w:lineRule="auto"/>
        <w:ind w:left="1036.9152069091797" w:right="1078.662109375" w:firstLine="5.8006286621093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before using this function in case you want to see which files were duplicates, since the program will delete them without showing them to you.  </w:t>
      </w:r>
    </w:p>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864013671875" w:line="240" w:lineRule="auto"/>
        <w:ind w:left="1450.4181671142578" w:right="0" w:firstLine="0"/>
        <w:jc w:val="left"/>
        <w:rPr>
          <w:rFonts w:ascii="Arial" w:cs="Arial" w:eastAsia="Arial" w:hAnsi="Arial"/>
          <w:b w:val="0"/>
          <w:i w:val="0"/>
          <w:smallCaps w:val="0"/>
          <w:strike w:val="0"/>
          <w:color w:val="2f5496"/>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2f5496"/>
          <w:sz w:val="20.735984802246094"/>
          <w:szCs w:val="20.735984802246094"/>
          <w:u w:val="none"/>
          <w:shd w:fill="auto" w:val="clear"/>
          <w:vertAlign w:val="baseline"/>
          <w:rtl w:val="0"/>
        </w:rPr>
        <w:t xml:space="preserve">11.4.4 Ensuring that every record has an ID number  </w:t>
      </w:r>
    </w:p>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11328125" w:line="262.6267719268799" w:lineRule="auto"/>
        <w:ind w:left="1040.644760131836" w:right="1098.834228515625" w:firstLine="3.956298828125"/>
        <w:jc w:val="both"/>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It will be important for your analysis that every record has an ID number. This can be easily checked in the dataset by either sorting by ID (blank cells will appear as “0”), or by selecting the entire sheet  (if you select the upper left-hand corner of the sheet, it selects the entire sheet), and then selecting  “data” “filter.” This will create small selection boxes in each of the column names. When you select  it, it shows the contents of the column. If you select the box on the “Participant” column, you will  </w:t>
      </w:r>
    </w:p>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6298828125" w:line="259.15374755859375" w:lineRule="auto"/>
        <w:ind w:left="1042.736587524414" w:right="1143.67919921875" w:hanging="7.2709655761718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see if “blank” is listed in the contents. If so, you can filter the dataset to only show the records with  blank Participant numbers. Then you can look at those records and investigate the problem.  </w:t>
      </w:r>
    </w:p>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2.01904296875" w:line="240" w:lineRule="auto"/>
        <w:ind w:left="0" w:right="0" w:firstLine="0"/>
        <w:jc w:val="center"/>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1781556" cy="2197608"/>
            <wp:effectExtent b="0" l="0" r="0" t="0"/>
            <wp:docPr id="19" name="image19.png"/>
            <a:graphic>
              <a:graphicData uri="http://schemas.openxmlformats.org/drawingml/2006/picture">
                <pic:pic>
                  <pic:nvPicPr>
                    <pic:cNvPr id="0" name="image19.png"/>
                    <pic:cNvPicPr preferRelativeResize="0"/>
                  </pic:nvPicPr>
                  <pic:blipFill>
                    <a:blip r:embed="rId52"/>
                    <a:srcRect b="0" l="0" r="0" t="0"/>
                    <a:stretch>
                      <a:fillRect/>
                    </a:stretch>
                  </pic:blipFill>
                  <pic:spPr>
                    <a:xfrm>
                      <a:off x="0" y="0"/>
                      <a:ext cx="1781556" cy="2197608"/>
                    </a:xfrm>
                    <a:prstGeom prst="rect"/>
                    <a:ln/>
                  </pic:spPr>
                </pic:pic>
              </a:graphicData>
            </a:graphic>
          </wp:inline>
        </w:drawing>
      </w:r>
      <w:r w:rsidDel="00000000" w:rsidR="00000000" w:rsidRPr="00000000">
        <w:rPr>
          <w:rtl w:val="0"/>
        </w:rPr>
      </w:r>
    </w:p>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78368377685547" w:lineRule="auto"/>
        <w:ind w:left="1042.7384185791016" w:right="1069.71923828125" w:hanging="14.0873718261718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To see only the records with blank ID numbers, first click “(Select All)” which will uncheck all the  response options. Then click “(Blanks),” you will now only see surveys that do not have a participant  ID.  </w:t>
      </w:r>
    </w:p>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862060546875" w:line="263.78368377685547" w:lineRule="auto"/>
        <w:ind w:left="2119.3313598632812" w:right="981.162109375" w:hanging="668.9131164550781"/>
        <w:jc w:val="left"/>
        <w:rPr>
          <w:rFonts w:ascii="Arial" w:cs="Arial" w:eastAsia="Arial" w:hAnsi="Arial"/>
          <w:b w:val="0"/>
          <w:i w:val="0"/>
          <w:smallCaps w:val="0"/>
          <w:strike w:val="0"/>
          <w:color w:val="2f5496"/>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2f5496"/>
          <w:sz w:val="20.735984802246094"/>
          <w:szCs w:val="20.735984802246094"/>
          <w:u w:val="none"/>
          <w:shd w:fill="auto" w:val="clear"/>
          <w:vertAlign w:val="baseline"/>
          <w:rtl w:val="0"/>
        </w:rPr>
        <w:t xml:space="preserve">11.4.5 Being aware that data for some questions are in a single column, but data for other  questions are in multiple columns  </w:t>
      </w:r>
    </w:p>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62109375" w:line="240" w:lineRule="auto"/>
        <w:ind w:left="0" w:right="0" w:firstLine="0"/>
        <w:jc w:val="center"/>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It is important to understand that data for question responses are structured in two different ways: </w:t>
      </w:r>
    </w:p>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50.8096313476562" w:line="240" w:lineRule="auto"/>
        <w:ind w:left="0" w:right="980.2270507812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41  </w:t>
      </w:r>
    </w:p>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0528564453125" w:line="240" w:lineRule="auto"/>
        <w:ind w:left="0" w:right="1025.3881835937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US Centers for Disease Control and Prevention, 2022 </w:t>
      </w:r>
    </w:p>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4698886871338" w:lineRule="auto"/>
        <w:ind w:left="1117.1001434326172" w:right="1566.180419921875" w:firstLine="0"/>
        <w:jc w:val="center"/>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A. For questions where the respondent can only choose one answer, there will only be one  response column. A blank cell in that column means that there is missing data  </w:t>
      </w:r>
    </w:p>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662109375" w:line="262.2411346435547" w:lineRule="auto"/>
        <w:ind w:left="1523.4933471679688" w:right="1008.028564453125" w:hanging="397.3124694824219"/>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B. For questions where the respondent can choose more than one response, each possible  response has its own column. Each column has a “1” if the respondent selected that response  option, and a “0” if they did not. Here is an example (question 17) of what this looks like in the  dataset:  </w:t>
      </w:r>
    </w:p>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150634765625" w:line="221.68288707733154" w:lineRule="auto"/>
        <w:ind w:left="1036.4998626708984" w:right="1051.199951171875" w:hanging="16.49978637695312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378196" cy="739140"/>
            <wp:effectExtent b="0" l="0" r="0" t="0"/>
            <wp:docPr id="16" name="image16.png"/>
            <a:graphic>
              <a:graphicData uri="http://schemas.openxmlformats.org/drawingml/2006/picture">
                <pic:pic>
                  <pic:nvPicPr>
                    <pic:cNvPr id="0" name="image16.png"/>
                    <pic:cNvPicPr preferRelativeResize="0"/>
                  </pic:nvPicPr>
                  <pic:blipFill>
                    <a:blip r:embed="rId53"/>
                    <a:srcRect b="0" l="0" r="0" t="0"/>
                    <a:stretch>
                      <a:fillRect/>
                    </a:stretch>
                  </pic:blipFill>
                  <pic:spPr>
                    <a:xfrm>
                      <a:off x="0" y="0"/>
                      <a:ext cx="5378196" cy="739140"/>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It is important to understand this difference both for verifying your data and for later on when you  analyze the data.  </w:t>
      </w:r>
    </w:p>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864990234375" w:line="240" w:lineRule="auto"/>
        <w:ind w:left="1450.4181671142578" w:right="0" w:firstLine="0"/>
        <w:jc w:val="left"/>
        <w:rPr>
          <w:rFonts w:ascii="Arial" w:cs="Arial" w:eastAsia="Arial" w:hAnsi="Arial"/>
          <w:b w:val="0"/>
          <w:i w:val="0"/>
          <w:smallCaps w:val="0"/>
          <w:strike w:val="0"/>
          <w:color w:val="2f5496"/>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2f5496"/>
          <w:sz w:val="20.735984802246094"/>
          <w:szCs w:val="20.735984802246094"/>
          <w:u w:val="none"/>
          <w:shd w:fill="auto" w:val="clear"/>
          <w:vertAlign w:val="baseline"/>
          <w:rtl w:val="0"/>
        </w:rPr>
        <w:t xml:space="preserve">11.4.6 Ensuring that there are no unexpected missing data  </w:t>
      </w:r>
    </w:p>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11328125" w:line="262.2411060333252" w:lineRule="auto"/>
        <w:ind w:left="1028.6492156982422" w:right="1008.173828125" w:firstLine="15.951843261718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For most questions, there should not be any empty cells unless a previous question included a “skip  pattern,” meaning that certain responses required the interviewer to skip the next question. Check  to be sure there are not any missing data for questions that are not part of a skip pattern. You can  use the same process described in section 11.3.4 to quickly review all the responses to each  question, while looking at a copy of your questionnaire to identify which questions could be skipped.  This will help you quickly identify whether there are any places in your dataset that have missing  data but that should not have.  </w:t>
      </w:r>
    </w:p>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594970703125" w:line="262.8581714630127" w:lineRule="auto"/>
        <w:ind w:left="1038.8004302978516" w:right="980.26123046875" w:hanging="8.49395751953125"/>
        <w:jc w:val="both"/>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You can also use a formula to check for individual records with many missing data points. This could  indicate that something went wrong with the data upload, or that the individual terminated the  interview. To do this, go to the last column in the spreadsheet and enter the following formula in row  2: =COUNTIF(A2:AA2, "&lt;&gt;") where A2 is the first question in the survey and AA2 is the last question  in the survey. Then copy this formula down to the entire survey, this will give you the number of  responses with non-blank answers.  </w:t>
      </w:r>
    </w:p>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66162109375" w:line="262.6266288757324" w:lineRule="auto"/>
        <w:ind w:left="1030.513687133789" w:right="1108.68896484375" w:firstLine="0.207214355468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Another strategy that can be very helpful for questions in which the respondent could choose more  than one response (“B” in the section 11.3.5. above). It is helpful to look at the example using  question 17 again. Here, question 17 allows the respondent to select more than one response,  therefore each possible response is its own column. In the column, the dataset shows a “1” if the  respondent selected that response and a “0” if they did not.  </w:t>
      </w:r>
    </w:p>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220458984375" w:line="240" w:lineRule="auto"/>
        <w:ind w:left="0" w:right="0" w:firstLine="0"/>
        <w:jc w:val="center"/>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378196" cy="739140"/>
            <wp:effectExtent b="0" l="0" r="0" t="0"/>
            <wp:docPr id="17" name="image17.png"/>
            <a:graphic>
              <a:graphicData uri="http://schemas.openxmlformats.org/drawingml/2006/picture">
                <pic:pic>
                  <pic:nvPicPr>
                    <pic:cNvPr id="0" name="image17.png"/>
                    <pic:cNvPicPr preferRelativeResize="0"/>
                  </pic:nvPicPr>
                  <pic:blipFill>
                    <a:blip r:embed="rId54"/>
                    <a:srcRect b="0" l="0" r="0" t="0"/>
                    <a:stretch>
                      <a:fillRect/>
                    </a:stretch>
                  </pic:blipFill>
                  <pic:spPr>
                    <a:xfrm>
                      <a:off x="0" y="0"/>
                      <a:ext cx="5378196" cy="739140"/>
                    </a:xfrm>
                    <a:prstGeom prst="rect"/>
                    <a:ln/>
                  </pic:spPr>
                </pic:pic>
              </a:graphicData>
            </a:graphic>
          </wp:inline>
        </w:drawing>
      </w:r>
      <w:r w:rsidDel="00000000" w:rsidR="00000000" w:rsidRPr="00000000">
        <w:rPr>
          <w:rtl w:val="0"/>
        </w:rPr>
      </w:r>
    </w:p>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05218505859375" w:line="263.20481300354004" w:lineRule="auto"/>
        <w:ind w:left="1030.513687133789" w:right="1036.2451171875" w:firstLine="3.936157226562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Since we would expect the respondent to have selected at least one of the response options (even if  that response was “don’t know” or “refuse,”) we can check for question non-response by looking at  whether there is at least one “1” across all of the response options for a given question. To quickly determine whether this is true, you can insert a column following each set of columns for multiple  response question as we have done in the example (column BR, “Q17_Validation), and then insert a </w:t>
      </w:r>
    </w:p>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96347045898438" w:line="240" w:lineRule="auto"/>
        <w:ind w:left="0" w:right="980.2270507812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42  </w:t>
      </w:r>
    </w:p>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0528564453125" w:line="240" w:lineRule="auto"/>
        <w:ind w:left="0" w:right="1025.3881835937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US Centers for Disease Control and Prevention, 2022 </w:t>
      </w:r>
    </w:p>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6267719268799" w:lineRule="auto"/>
        <w:ind w:left="1036.9152069091797" w:right="1137.108154296875" w:hanging="6.00784301757812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formula that sums up all of the columns containing responses for the question (in the example, this  includes column BH2 through BQ2). Once you have inserted this formula, copy it, and then paste it  down all of the rows. Any row where the value in the cell = 0 has missing data.  </w:t>
      </w:r>
    </w:p>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8642578125" w:line="240" w:lineRule="auto"/>
        <w:ind w:left="1450.4181671142578" w:right="0" w:firstLine="0"/>
        <w:jc w:val="left"/>
        <w:rPr>
          <w:rFonts w:ascii="Arial" w:cs="Arial" w:eastAsia="Arial" w:hAnsi="Arial"/>
          <w:b w:val="0"/>
          <w:i w:val="0"/>
          <w:smallCaps w:val="0"/>
          <w:strike w:val="0"/>
          <w:color w:val="2f5496"/>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2f5496"/>
          <w:sz w:val="20.735984802246094"/>
          <w:szCs w:val="20.735984802246094"/>
          <w:u w:val="none"/>
          <w:shd w:fill="auto" w:val="clear"/>
          <w:vertAlign w:val="baseline"/>
          <w:rtl w:val="0"/>
        </w:rPr>
        <w:t xml:space="preserve">11.4.7. Correcting, deleting or isolating errors and missing data cells  </w:t>
      </w:r>
    </w:p>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11328125" w:line="240" w:lineRule="auto"/>
        <w:ind w:left="1033.414077758789" w:right="0" w:firstLine="0"/>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When you find missing or incorrect data, you have some options as to how to address them:  </w:t>
      </w:r>
    </w:p>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010986328125" w:line="246.81501388549805" w:lineRule="auto"/>
        <w:ind w:left="1037.5574493408203" w:right="990.1025390625" w:hanging="0.008239746093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5984802246094"/>
          <w:szCs w:val="20.73598480224609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If you used paper survey questionnaires, the first step should be to go back to questionnaire and  determine if there was a data entry error. If so, correct the error in the database.  </w:t>
      </w:r>
      <w:r w:rsidDel="00000000" w:rsidR="00000000" w:rsidRPr="00000000">
        <w:rPr>
          <w:rFonts w:ascii="Noto Sans Symbols" w:cs="Noto Sans Symbols" w:eastAsia="Noto Sans Symbols" w:hAnsi="Noto Sans Symbols"/>
          <w:b w:val="0"/>
          <w:i w:val="0"/>
          <w:smallCaps w:val="0"/>
          <w:strike w:val="0"/>
          <w:color w:val="000000"/>
          <w:sz w:val="20.735984802246094"/>
          <w:szCs w:val="20.73598480224609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If that is not the problem (or if you used the tablet to collect survey data), your team will need to  decide whether to:  </w:t>
      </w:r>
    </w:p>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22314453125" w:line="242.95947074890137" w:lineRule="auto"/>
        <w:ind w:left="2050.69580078125" w:right="1040.6201171875" w:hanging="331.770935058593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Courier" w:cs="Courier" w:eastAsia="Courier" w:hAnsi="Courier"/>
          <w:b w:val="0"/>
          <w:i w:val="0"/>
          <w:smallCaps w:val="0"/>
          <w:strike w:val="0"/>
          <w:color w:val="000000"/>
          <w:sz w:val="20.735984802246094"/>
          <w:szCs w:val="20.735984802246094"/>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Delete the illegal response, and add it to the missing responses, leaving the dataset with  some missing responses  </w:t>
      </w:r>
    </w:p>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3515625" w:line="240" w:lineRule="auto"/>
        <w:ind w:left="1718.9241790771484" w:right="0" w:firstLine="0"/>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Courier" w:cs="Courier" w:eastAsia="Courier" w:hAnsi="Courier"/>
          <w:b w:val="0"/>
          <w:i w:val="0"/>
          <w:smallCaps w:val="0"/>
          <w:strike w:val="0"/>
          <w:color w:val="000000"/>
          <w:sz w:val="20.735984802246094"/>
          <w:szCs w:val="20.735984802246094"/>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Delete the entire record  </w:t>
      </w:r>
    </w:p>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220703125" w:line="242.95832633972168" w:lineRule="auto"/>
        <w:ind w:left="1718.9236450195312" w:right="1117.030029296875" w:firstLine="0"/>
        <w:jc w:val="center"/>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Courier" w:cs="Courier" w:eastAsia="Courier" w:hAnsi="Courier"/>
          <w:b w:val="0"/>
          <w:i w:val="0"/>
          <w:smallCaps w:val="0"/>
          <w:strike w:val="0"/>
          <w:color w:val="000000"/>
          <w:sz w:val="20.735984802246094"/>
          <w:szCs w:val="20.735984802246094"/>
          <w:u w:val="none"/>
          <w:shd w:fill="auto" w:val="clear"/>
          <w:vertAlign w:val="baseline"/>
          <w:rtl w:val="0"/>
        </w:rPr>
        <w:t xml:space="preserve">o </w:t>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Create a unique code not used anywhere in the survey (for example, 999), entering this  everywhere there is missing data, so that you can separate and quantify these data  </w:t>
      </w:r>
    </w:p>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85595703125" w:line="240" w:lineRule="auto"/>
        <w:ind w:left="1450.4181671142578" w:right="0" w:firstLine="0"/>
        <w:jc w:val="left"/>
        <w:rPr>
          <w:rFonts w:ascii="Arial" w:cs="Arial" w:eastAsia="Arial" w:hAnsi="Arial"/>
          <w:b w:val="0"/>
          <w:i w:val="0"/>
          <w:smallCaps w:val="0"/>
          <w:strike w:val="0"/>
          <w:color w:val="2f5496"/>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2f5496"/>
          <w:sz w:val="20.735984802246094"/>
          <w:szCs w:val="20.735984802246094"/>
          <w:u w:val="none"/>
          <w:shd w:fill="auto" w:val="clear"/>
          <w:vertAlign w:val="baseline"/>
          <w:rtl w:val="0"/>
        </w:rPr>
        <w:t xml:space="preserve">11.4.8. Recoding “other” responses  </w:t>
      </w:r>
    </w:p>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11328125" w:line="262.6267719268799" w:lineRule="auto"/>
        <w:ind w:left="1035.4857635498047" w:right="1170.2935791015625" w:firstLine="1.65725708007812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One thing that happens frequently when collecting survey data is that a response will get recorded  as “other” when in reality the response could have been coded using one of the existing response  options. This is simply an error of interpretation and in can happen if the data collector is not sure  about whether the response fits in the existing category. In order to be cautious, the data collector  selects “other” and then writes out the free text response. This is not a problem; actually it is good </w:t>
      </w:r>
    </w:p>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61767578125" w:line="262.24096298217773" w:lineRule="auto"/>
        <w:ind w:left="1030.514907836914" w:right="1004.114990234375" w:firstLine="0.4138183593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for the data collector to be cautious. However, because of this, you will need to review all of the free  text responses for each question in which someone has chose “other” and then where the next  column has something written in free text. For example, is this example table from question 2 in  questionnaire #1, 5 men and 5 women selected “other” as one of their responses: </w:t>
      </w:r>
    </w:p>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751953125" w:line="240" w:lineRule="auto"/>
        <w:ind w:left="0" w:right="0" w:firstLine="0"/>
        <w:jc w:val="center"/>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4023360" cy="1697736"/>
            <wp:effectExtent b="0" l="0" r="0" t="0"/>
            <wp:docPr id="20" name="image20.png"/>
            <a:graphic>
              <a:graphicData uri="http://schemas.openxmlformats.org/drawingml/2006/picture">
                <pic:pic>
                  <pic:nvPicPr>
                    <pic:cNvPr id="0" name="image20.png"/>
                    <pic:cNvPicPr preferRelativeResize="0"/>
                  </pic:nvPicPr>
                  <pic:blipFill>
                    <a:blip r:embed="rId55"/>
                    <a:srcRect b="0" l="0" r="0" t="0"/>
                    <a:stretch>
                      <a:fillRect/>
                    </a:stretch>
                  </pic:blipFill>
                  <pic:spPr>
                    <a:xfrm>
                      <a:off x="0" y="0"/>
                      <a:ext cx="4023360" cy="1697736"/>
                    </a:xfrm>
                    <a:prstGeom prst="rect"/>
                    <a:ln/>
                  </pic:spPr>
                </pic:pic>
              </a:graphicData>
            </a:graphic>
          </wp:inline>
        </w:drawing>
      </w:r>
      <w:r w:rsidDel="00000000" w:rsidR="00000000" w:rsidRPr="00000000">
        <w:rPr>
          <w:rtl w:val="0"/>
        </w:rPr>
      </w:r>
    </w:p>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4023360" cy="1697736"/>
            <wp:effectExtent b="0" l="0" r="0" t="0"/>
            <wp:docPr id="21" name="image21.png"/>
            <a:graphic>
              <a:graphicData uri="http://schemas.openxmlformats.org/drawingml/2006/picture">
                <pic:pic>
                  <pic:nvPicPr>
                    <pic:cNvPr id="0" name="image21.png"/>
                    <pic:cNvPicPr preferRelativeResize="0"/>
                  </pic:nvPicPr>
                  <pic:blipFill>
                    <a:blip r:embed="rId56"/>
                    <a:srcRect b="0" l="0" r="0" t="0"/>
                    <a:stretch>
                      <a:fillRect/>
                    </a:stretch>
                  </pic:blipFill>
                  <pic:spPr>
                    <a:xfrm>
                      <a:off x="0" y="0"/>
                      <a:ext cx="4023360" cy="1697736"/>
                    </a:xfrm>
                    <a:prstGeom prst="rect"/>
                    <a:ln/>
                  </pic:spPr>
                </pic:pic>
              </a:graphicData>
            </a:graphic>
          </wp:inline>
        </w:drawing>
      </w:r>
      <w:r w:rsidDel="00000000" w:rsidR="00000000" w:rsidRPr="00000000">
        <w:rPr>
          <w:rtl w:val="0"/>
        </w:rPr>
      </w:r>
    </w:p>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0.2270507812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43  </w:t>
      </w:r>
    </w:p>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0528564453125" w:line="240" w:lineRule="auto"/>
        <w:ind w:left="0" w:right="1025.3881835937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US Centers for Disease Control and Prevention, 2022 </w:t>
      </w:r>
    </w:p>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In this example, the following free text responses were found in the next column, “other, describe”:  </w:t>
      </w:r>
    </w:p>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025634765625" w:line="240" w:lineRule="auto"/>
        <w:ind w:left="1375.9534454345703"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Mother  </w:t>
      </w:r>
    </w:p>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263671875" w:line="240" w:lineRule="auto"/>
        <w:ind w:left="1375.9539031982422"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Teacher  </w:t>
      </w:r>
    </w:p>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263671875" w:line="240" w:lineRule="auto"/>
        <w:ind w:left="1375.954360961914"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Doctor  </w:t>
      </w:r>
    </w:p>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225830078125" w:line="262.64196395874023" w:lineRule="auto"/>
        <w:ind w:left="1030.9249114990234" w:right="1187.2308349609375" w:firstLine="9.943237304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“mother” clearly belongs with “14. Family and friends” and “teacher” clearly belongs with “15. At  school.” For these two responses, you should find those records in the dataset and change the  responses to “14 family and friends” and “15. At school,” and remove the free text in “other,  describe.” This can be somewhat time consuming, but it is very important because it will affect the  frequencies shown in your results.  </w:t>
      </w:r>
    </w:p>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46435546875" w:line="262.6424217224121" w:lineRule="auto"/>
        <w:ind w:left="1028.6258697509766" w:right="992.70263671875" w:firstLine="15.971069335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In the case of the response, “doctor,” you will need to make a decision with your team as to whether  “doctor” fits under the category of “1. Health agent” or “health facility,” or if you want to create an  additional category specifically for “doctor.” If you make a new category, keep in mind that some  responses for “doctor” may have been categorized already as “health agent,” or “health facility.”  This should be discussed with your data collectors. If you decide to make a new category for  “doctor,” you can add it as “#19 doctor” to the question (on a paper copy of the survey and in your  data dictionary that you make as part of your analysis), and remove the “other” entry and the  “other, describe” free text. Doing this for all of your questions is an important part of “cleaning”  your data.  </w:t>
      </w:r>
    </w:p>
    <w:p w:rsidR="00000000" w:rsidDel="00000000" w:rsidP="00000000" w:rsidRDefault="00000000" w:rsidRPr="00000000" w14:paraId="00000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26416015625" w:line="262.64299392700195" w:lineRule="auto"/>
        <w:ind w:left="1030.4987335205078" w:right="989.930419921875" w:firstLine="10.97045898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Note: The above list does not contain every possible issue you may find while cleaning or verifying  data. In addition, there are multiple ways to accomplish the same things within Excel so the  verification steps provided are merely suggestions. If you have other preferred ways (including using  a different analytic software such as R, SAS, EpiInfo or SPSS)to verify your data please feel free to use  those.  </w:t>
      </w:r>
    </w:p>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25341796875" w:line="240" w:lineRule="auto"/>
        <w:ind w:left="1054.7505950927734" w:right="0" w:firstLine="0"/>
        <w:jc w:val="left"/>
        <w:rPr>
          <w:rFonts w:ascii="Arial" w:cs="Arial" w:eastAsia="Arial" w:hAnsi="Arial"/>
          <w:b w:val="0"/>
          <w:i w:val="0"/>
          <w:smallCaps w:val="0"/>
          <w:strike w:val="0"/>
          <w:color w:val="2f5496"/>
          <w:sz w:val="29.976089477539062"/>
          <w:szCs w:val="29.976089477539062"/>
          <w:u w:val="none"/>
          <w:shd w:fill="auto" w:val="clear"/>
          <w:vertAlign w:val="baseline"/>
        </w:rPr>
      </w:pPr>
      <w:r w:rsidDel="00000000" w:rsidR="00000000" w:rsidRPr="00000000">
        <w:rPr>
          <w:rFonts w:ascii="Arial" w:cs="Arial" w:eastAsia="Arial" w:hAnsi="Arial"/>
          <w:b w:val="0"/>
          <w:i w:val="0"/>
          <w:smallCaps w:val="0"/>
          <w:strike w:val="0"/>
          <w:color w:val="2f5496"/>
          <w:sz w:val="29.976089477539062"/>
          <w:szCs w:val="29.976089477539062"/>
          <w:u w:val="none"/>
          <w:shd w:fill="auto" w:val="clear"/>
          <w:vertAlign w:val="baseline"/>
          <w:rtl w:val="0"/>
        </w:rPr>
        <w:t xml:space="preserve">12 Data Analysis and Reporting  </w:t>
      </w:r>
    </w:p>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927978515625" w:line="240" w:lineRule="auto"/>
        <w:ind w:left="1320.781021118164"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12.1 Generating frequency tables  </w:t>
      </w:r>
    </w:p>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032470703125" w:line="262.80816078186035" w:lineRule="auto"/>
        <w:ind w:left="1030.5133819580078" w:right="1010.029296875" w:firstLine="6.62887573242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Once you have checked your dataset and you are confident that the data is correct (or “clean”), you  are ready to generate frequency tables for the survey responses. While KoBo has the capability to  display survey results stratified by sex, we recommend using a data analysis application, such as R,  SAS, EpiInfo, SPSS or another program to produce frequency tables and 95% confidence intervals. If  you do not have access to any type of data analysis software, frequencies can be tabulated manually  within Excel, however, this is very time-consuming, and we do not recommend using this process. If  there is a need for custom-made programming to generate frequency tables in R or EpiInfo, this  could be provided in the next edition of the guide.  </w:t>
      </w:r>
    </w:p>
    <w:p w:rsidR="00000000" w:rsidDel="00000000" w:rsidP="00000000" w:rsidRDefault="00000000" w:rsidRPr="00000000" w14:paraId="00000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72113037109375" w:line="263.79990577697754" w:lineRule="auto"/>
        <w:ind w:left="1030.9276580810547" w:right="1255.0323486328125" w:hanging="2.27859497070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To use the charts described in the section below, you will want to format your output tables to be  formatted like the example below: </w:t>
      </w:r>
    </w:p>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9.8623657226562"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44  </w:t>
      </w:r>
    </w:p>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Pr>
        <w:drawing>
          <wp:inline distB="19050" distT="19050" distL="19050" distR="19050">
            <wp:extent cx="4177284" cy="1761744"/>
            <wp:effectExtent b="0" l="0" r="0" t="0"/>
            <wp:docPr id="22" name="image22.png"/>
            <a:graphic>
              <a:graphicData uri="http://schemas.openxmlformats.org/drawingml/2006/picture">
                <pic:pic>
                  <pic:nvPicPr>
                    <pic:cNvPr id="0" name="image22.png"/>
                    <pic:cNvPicPr preferRelativeResize="0"/>
                  </pic:nvPicPr>
                  <pic:blipFill>
                    <a:blip r:embed="rId57"/>
                    <a:srcRect b="0" l="0" r="0" t="0"/>
                    <a:stretch>
                      <a:fillRect/>
                    </a:stretch>
                  </pic:blipFill>
                  <pic:spPr>
                    <a:xfrm>
                      <a:off x="0" y="0"/>
                      <a:ext cx="4177284" cy="1761744"/>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Pr>
        <w:drawing>
          <wp:inline distB="19050" distT="19050" distL="19050" distR="19050">
            <wp:extent cx="4177284" cy="1761744"/>
            <wp:effectExtent b="0" l="0" r="0" t="0"/>
            <wp:docPr id="25" name="image25.png"/>
            <a:graphic>
              <a:graphicData uri="http://schemas.openxmlformats.org/drawingml/2006/picture">
                <pic:pic>
                  <pic:nvPicPr>
                    <pic:cNvPr id="0" name="image25.png"/>
                    <pic:cNvPicPr preferRelativeResize="0"/>
                  </pic:nvPicPr>
                  <pic:blipFill>
                    <a:blip r:embed="rId58"/>
                    <a:srcRect b="0" l="0" r="0" t="0"/>
                    <a:stretch>
                      <a:fillRect/>
                    </a:stretch>
                  </pic:blipFill>
                  <pic:spPr>
                    <a:xfrm>
                      <a:off x="0" y="0"/>
                      <a:ext cx="4177284" cy="1761744"/>
                    </a:xfrm>
                    <a:prstGeom prst="rect"/>
                    <a:ln/>
                  </pic:spPr>
                </pic:pic>
              </a:graphicData>
            </a:graphic>
          </wp:inline>
        </w:drawing>
      </w:r>
      <w:r w:rsidDel="00000000" w:rsidR="00000000" w:rsidRPr="00000000">
        <w:rPr>
          <w:rtl w:val="0"/>
        </w:rPr>
      </w:r>
    </w:p>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1560935974121" w:lineRule="auto"/>
        <w:ind w:left="1036.293716430664" w:right="1736.478271484375" w:firstLine="8.2865905761718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If you are not planning to have error bars on your charts, you can leave the upper and lower  confidence levels (95% LCL and 95% UCL) out of the tables.  </w:t>
      </w:r>
    </w:p>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5955810546875" w:line="240" w:lineRule="auto"/>
        <w:ind w:left="1320.7828521728516" w:right="0" w:firstLine="0"/>
        <w:jc w:val="left"/>
        <w:rPr>
          <w:rFonts w:ascii="Arial" w:cs="Arial" w:eastAsia="Arial" w:hAnsi="Arial"/>
          <w:b w:val="0"/>
          <w:i w:val="0"/>
          <w:smallCaps w:val="0"/>
          <w:strike w:val="0"/>
          <w:color w:val="2f5496"/>
          <w:sz w:val="24.342666625976562"/>
          <w:szCs w:val="24.342666625976562"/>
          <w:u w:val="none"/>
          <w:shd w:fill="auto" w:val="clear"/>
          <w:vertAlign w:val="baseline"/>
        </w:rPr>
      </w:pPr>
      <w:r w:rsidDel="00000000" w:rsidR="00000000" w:rsidRPr="00000000">
        <w:rPr>
          <w:rFonts w:ascii="Arial" w:cs="Arial" w:eastAsia="Arial" w:hAnsi="Arial"/>
          <w:b w:val="0"/>
          <w:i w:val="0"/>
          <w:smallCaps w:val="0"/>
          <w:strike w:val="0"/>
          <w:color w:val="2f5496"/>
          <w:sz w:val="24.342666625976562"/>
          <w:szCs w:val="24.342666625976562"/>
          <w:u w:val="none"/>
          <w:shd w:fill="auto" w:val="clear"/>
          <w:vertAlign w:val="baseline"/>
          <w:rtl w:val="0"/>
        </w:rPr>
        <w:t xml:space="preserve">12.2 Creating charts  </w:t>
      </w:r>
    </w:p>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873779296875" w:line="262.6267719268799" w:lineRule="auto"/>
        <w:ind w:left="1036.5215301513672" w:right="1160.76416015625" w:firstLine="0.62149047851562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Once you have analyzed your data and you have all of the frequency tables formatted like the  example above, you can use the example survey results templates to organize your results by topic  and then to create charts for each question.  </w:t>
      </w:r>
    </w:p>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8624267578125" w:line="263.78368377685547" w:lineRule="auto"/>
        <w:ind w:left="1032.5902557373047" w:right="1849.423828125" w:hanging="3.941040039062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The table above comes from the Excel template file, CDC Ebola survey #1 results template, worksheet “Sources of health info.” Use of this template is described below.  </w:t>
      </w:r>
    </w:p>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1.0272216796875" w:line="240" w:lineRule="auto"/>
        <w:ind w:left="1451.9490814208984" w:right="0" w:firstLine="0"/>
        <w:jc w:val="left"/>
        <w:rPr>
          <w:rFonts w:ascii="Arial" w:cs="Arial" w:eastAsia="Arial" w:hAnsi="Arial"/>
          <w:b w:val="0"/>
          <w:i w:val="0"/>
          <w:smallCaps w:val="0"/>
          <w:strike w:val="0"/>
          <w:color w:val="2f5496"/>
          <w:sz w:val="22.539379119873047"/>
          <w:szCs w:val="22.539379119873047"/>
          <w:u w:val="none"/>
          <w:shd w:fill="auto" w:val="clear"/>
          <w:vertAlign w:val="baseline"/>
        </w:rPr>
      </w:pPr>
      <w:r w:rsidDel="00000000" w:rsidR="00000000" w:rsidRPr="00000000">
        <w:rPr>
          <w:rFonts w:ascii="Arial" w:cs="Arial" w:eastAsia="Arial" w:hAnsi="Arial"/>
          <w:b w:val="0"/>
          <w:i w:val="0"/>
          <w:smallCaps w:val="0"/>
          <w:strike w:val="0"/>
          <w:color w:val="2f5496"/>
          <w:sz w:val="22.539379119873047"/>
          <w:szCs w:val="22.539379119873047"/>
          <w:u w:val="none"/>
          <w:shd w:fill="auto" w:val="clear"/>
          <w:vertAlign w:val="baseline"/>
          <w:rtl w:val="0"/>
        </w:rPr>
        <w:t xml:space="preserve">12.2.1. Ebola survey results templates  </w:t>
      </w:r>
    </w:p>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399658203125" w:line="262.79173851013184" w:lineRule="auto"/>
        <w:ind w:left="1030.505142211914" w:right="1040.43701171875" w:firstLine="14.0959167480468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For each of the two questionnaires, the toolbox contains two results templates spreadsheets: CDC  Ebola survey #1 results template and CDC Ebola survey #2 results template. Both template files are  organized in the same way, with the first worksheet, “survey questions” listing all of the questions  on the questionnaire and showing which topical worksheet corresponds to each question. For  example, the question shown above, (Q2), appears on the worksheet, ““Sources of health info.” In  addition to the table shown above that you will populate with your own numbers, there is a second  table that will automatically update when you add numbers to the first table. This table looks like  this: </w:t>
      </w:r>
    </w:p>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68.71826171875" w:line="240" w:lineRule="auto"/>
        <w:ind w:left="0" w:right="980.2270507812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45  </w:t>
      </w:r>
    </w:p>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0528564453125" w:line="240" w:lineRule="auto"/>
        <w:ind w:left="0" w:right="1025.3881835937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US Centers for Disease Control and Prevention, 2022 </w:t>
      </w:r>
    </w:p>
    <w:p w:rsidR="00000000" w:rsidDel="00000000" w:rsidP="00000000" w:rsidRDefault="00000000" w:rsidRPr="00000000" w14:paraId="00000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3785616" cy="1577340"/>
            <wp:effectExtent b="0" l="0" r="0" t="0"/>
            <wp:docPr id="26" name="image26.png"/>
            <a:graphic>
              <a:graphicData uri="http://schemas.openxmlformats.org/drawingml/2006/picture">
                <pic:pic>
                  <pic:nvPicPr>
                    <pic:cNvPr id="0" name="image26.png"/>
                    <pic:cNvPicPr preferRelativeResize="0"/>
                  </pic:nvPicPr>
                  <pic:blipFill>
                    <a:blip r:embed="rId59"/>
                    <a:srcRect b="0" l="0" r="0" t="0"/>
                    <a:stretch>
                      <a:fillRect/>
                    </a:stretch>
                  </pic:blipFill>
                  <pic:spPr>
                    <a:xfrm>
                      <a:off x="0" y="0"/>
                      <a:ext cx="3785616" cy="1577340"/>
                    </a:xfrm>
                    <a:prstGeom prst="rect"/>
                    <a:ln/>
                  </pic:spPr>
                </pic:pic>
              </a:graphicData>
            </a:graphic>
          </wp:inline>
        </w:drawing>
      </w:r>
      <w:r w:rsidDel="00000000" w:rsidR="00000000" w:rsidRPr="00000000">
        <w:rPr>
          <w:rtl w:val="0"/>
        </w:rPr>
      </w:r>
    </w:p>
    <w:p w:rsidR="00000000" w:rsidDel="00000000" w:rsidP="00000000" w:rsidRDefault="00000000" w:rsidRPr="00000000" w14:paraId="00000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3785616" cy="1577340"/>
            <wp:effectExtent b="0" l="0" r="0" t="0"/>
            <wp:docPr id="23" name="image23.png"/>
            <a:graphic>
              <a:graphicData uri="http://schemas.openxmlformats.org/drawingml/2006/picture">
                <pic:pic>
                  <pic:nvPicPr>
                    <pic:cNvPr id="0" name="image23.png"/>
                    <pic:cNvPicPr preferRelativeResize="0"/>
                  </pic:nvPicPr>
                  <pic:blipFill>
                    <a:blip r:embed="rId60"/>
                    <a:srcRect b="0" l="0" r="0" t="0"/>
                    <a:stretch>
                      <a:fillRect/>
                    </a:stretch>
                  </pic:blipFill>
                  <pic:spPr>
                    <a:xfrm>
                      <a:off x="0" y="0"/>
                      <a:ext cx="3785616" cy="1577340"/>
                    </a:xfrm>
                    <a:prstGeom prst="rect"/>
                    <a:ln/>
                  </pic:spPr>
                </pic:pic>
              </a:graphicData>
            </a:graphic>
          </wp:inline>
        </w:drawing>
      </w:r>
      <w:r w:rsidDel="00000000" w:rsidR="00000000" w:rsidRPr="00000000">
        <w:rPr>
          <w:rtl w:val="0"/>
        </w:rPr>
      </w:r>
    </w:p>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6267719268799" w:lineRule="auto"/>
        <w:ind w:left="1030.2857208251953" w:right="1030.611572265625" w:hanging="0.43395996093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You cannot enter data into this table. It is linked to the first table, and it will automatically update  when you enter data in first table. (If they do not update automatically, go to the top ribbon o of the  worksheet, select “data” and then “refresh all” to make sure that the numbers update.) This table  has been created to format your frequency data in way that Excel can read it to make charts. Once  you complete this chart, the chart to the right of the table should update also and look like this:  </w:t>
      </w:r>
    </w:p>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6207275390625" w:line="240" w:lineRule="auto"/>
        <w:ind w:left="0" w:right="0" w:firstLine="0"/>
        <w:jc w:val="center"/>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323332" cy="1098804"/>
            <wp:effectExtent b="0" l="0" r="0" t="0"/>
            <wp:docPr id="24" name="image24.png"/>
            <a:graphic>
              <a:graphicData uri="http://schemas.openxmlformats.org/drawingml/2006/picture">
                <pic:pic>
                  <pic:nvPicPr>
                    <pic:cNvPr id="0" name="image24.png"/>
                    <pic:cNvPicPr preferRelativeResize="0"/>
                  </pic:nvPicPr>
                  <pic:blipFill>
                    <a:blip r:embed="rId61"/>
                    <a:srcRect b="0" l="0" r="0" t="0"/>
                    <a:stretch>
                      <a:fillRect/>
                    </a:stretch>
                  </pic:blipFill>
                  <pic:spPr>
                    <a:xfrm>
                      <a:off x="0" y="0"/>
                      <a:ext cx="5323332" cy="1098804"/>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323332" cy="1098804"/>
            <wp:effectExtent b="0" l="0" r="0" t="0"/>
            <wp:docPr id="29" name="image29.png"/>
            <a:graphic>
              <a:graphicData uri="http://schemas.openxmlformats.org/drawingml/2006/picture">
                <pic:pic>
                  <pic:nvPicPr>
                    <pic:cNvPr id="0" name="image29.png"/>
                    <pic:cNvPicPr preferRelativeResize="0"/>
                  </pic:nvPicPr>
                  <pic:blipFill>
                    <a:blip r:embed="rId62"/>
                    <a:srcRect b="0" l="0" r="0" t="0"/>
                    <a:stretch>
                      <a:fillRect/>
                    </a:stretch>
                  </pic:blipFill>
                  <pic:spPr>
                    <a:xfrm>
                      <a:off x="0" y="0"/>
                      <a:ext cx="5323332" cy="1098804"/>
                    </a:xfrm>
                    <a:prstGeom prst="rect"/>
                    <a:ln/>
                  </pic:spPr>
                </pic:pic>
              </a:graphicData>
            </a:graphic>
          </wp:inline>
        </w:drawing>
      </w:r>
      <w:r w:rsidDel="00000000" w:rsidR="00000000" w:rsidRPr="00000000">
        <w:rPr>
          <w:rtl w:val="0"/>
        </w:rPr>
      </w:r>
    </w:p>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461576461792" w:lineRule="auto"/>
        <w:ind w:left="1030.3052520751953" w:right="1218.5113525390625" w:hanging="3.316040039062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You can then use these charts to view your results and make your interpretations. We </w:t>
      </w:r>
      <w:r w:rsidDel="00000000" w:rsidR="00000000" w:rsidRPr="00000000">
        <w:rPr>
          <w:rFonts w:ascii="Arial" w:cs="Arial" w:eastAsia="Arial" w:hAnsi="Arial"/>
          <w:b w:val="0"/>
          <w:i w:val="0"/>
          <w:smallCaps w:val="0"/>
          <w:strike w:val="0"/>
          <w:color w:val="000000"/>
          <w:sz w:val="20.735984802246094"/>
          <w:szCs w:val="20.735984802246094"/>
          <w:u w:val="single"/>
          <w:shd w:fill="auto" w:val="clear"/>
          <w:vertAlign w:val="baseline"/>
          <w:rtl w:val="0"/>
        </w:rPr>
        <w:t xml:space="preserve">strongly </w:t>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 recommend that after you create each chart, you use the space to the right of the chart to write a  sentence or two about what the chart shows, and how this contributes to answering your original  analytic questions. It will be helpful to also note whether you consider this information to be: high, medium or low priority. This will help you when you put together your presentation or report,  because you will want to present the high priority results in each section of your presentation first, and consider not showing charts for the lowest priority information at all. Presenting </w:t>
      </w:r>
      <w:r w:rsidDel="00000000" w:rsidR="00000000" w:rsidRPr="00000000">
        <w:rPr>
          <w:rFonts w:ascii="Arial" w:cs="Arial" w:eastAsia="Arial" w:hAnsi="Arial"/>
          <w:b w:val="0"/>
          <w:i w:val="0"/>
          <w:smallCaps w:val="0"/>
          <w:strike w:val="0"/>
          <w:color w:val="000000"/>
          <w:sz w:val="20.735984802246094"/>
          <w:szCs w:val="20.735984802246094"/>
          <w:u w:val="single"/>
          <w:shd w:fill="auto" w:val="clear"/>
          <w:vertAlign w:val="baseline"/>
          <w:rtl w:val="0"/>
        </w:rPr>
        <w:t xml:space="preserve">too much</w:t>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5984802246094"/>
          <w:szCs w:val="20.735984802246094"/>
          <w:u w:val="single"/>
          <w:shd w:fill="auto" w:val="clear"/>
          <w:vertAlign w:val="baseline"/>
          <w:rtl w:val="0"/>
        </w:rPr>
        <w:t xml:space="preserve">information </w:t>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at one time can actually reduce the effectiveness of your presentation. </w:t>
      </w:r>
    </w:p>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9.00390625" w:line="240" w:lineRule="auto"/>
        <w:ind w:left="0" w:right="980.2270507812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46  </w:t>
      </w:r>
    </w:p>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0528564453125" w:line="240" w:lineRule="auto"/>
        <w:ind w:left="0" w:right="1025.3881835937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US Centers for Disease Control and Prevention, 2022 </w:t>
      </w:r>
    </w:p>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49836921691895" w:lineRule="auto"/>
        <w:ind w:left="1028.6284637451172" w:right="1031.0986328125" w:hanging="2.06192016601562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To use these templates, go back to the toolkit folder, and open whichever of the following Excel  spreadsheets corresponds to the survey questionnaire that you are using: CDC Ebola survey #1  results template and CDC Ebola survey #2 results template. Once you have opened the file, you can  view the list of survey questions and choose which worksheet corresponds to the survey questions  you are interested in analyzing. The tables have imaginary data in them already so that you can see  how they automatically fill the second table, and also to populate the chart. These data have been  put in red to remind you that they are </w:t>
      </w:r>
      <w:r w:rsidDel="00000000" w:rsidR="00000000" w:rsidRPr="00000000">
        <w:rPr>
          <w:rFonts w:ascii="Arial" w:cs="Arial" w:eastAsia="Arial" w:hAnsi="Arial"/>
          <w:b w:val="0"/>
          <w:i w:val="0"/>
          <w:smallCaps w:val="0"/>
          <w:strike w:val="0"/>
          <w:color w:val="000000"/>
          <w:sz w:val="20.735984802246094"/>
          <w:szCs w:val="20.735984802246094"/>
          <w:u w:val="single"/>
          <w:shd w:fill="auto" w:val="clear"/>
          <w:vertAlign w:val="baseline"/>
          <w:rtl w:val="0"/>
        </w:rPr>
        <w:t xml:space="preserve">NOT </w:t>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the data that you want to use in your presentation.  When you paste in your survey results, you should paste the numbers in </w:t>
      </w:r>
      <w:r w:rsidDel="00000000" w:rsidR="00000000" w:rsidRPr="00000000">
        <w:rPr>
          <w:rFonts w:ascii="Arial" w:cs="Arial" w:eastAsia="Arial" w:hAnsi="Arial"/>
          <w:b w:val="0"/>
          <w:i w:val="0"/>
          <w:smallCaps w:val="0"/>
          <w:strike w:val="0"/>
          <w:color w:val="000000"/>
          <w:sz w:val="20.735984802246094"/>
          <w:szCs w:val="20.735984802246094"/>
          <w:u w:val="single"/>
          <w:shd w:fill="auto" w:val="clear"/>
          <w:vertAlign w:val="baseline"/>
          <w:rtl w:val="0"/>
        </w:rPr>
        <w:t xml:space="preserve">black text.</w:t>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 This way, it will  be easy to see which tables have already been updated and which have not from the charts. The  image below shows an example of the worksheet that creates charts.  </w:t>
      </w:r>
    </w:p>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972900390625" w:line="240" w:lineRule="auto"/>
        <w:ind w:left="1027.1990203857422" w:right="0" w:firstLine="0"/>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  </w:t>
      </w:r>
    </w:p>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967041015625" w:line="199.9200439453125" w:lineRule="auto"/>
        <w:ind w:left="955.2001190185547" w:right="731.99951171875" w:firstLine="0"/>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622037" cy="1394460"/>
            <wp:effectExtent b="0" l="0" r="0" t="0"/>
            <wp:docPr id="30" name="image30.png"/>
            <a:graphic>
              <a:graphicData uri="http://schemas.openxmlformats.org/drawingml/2006/picture">
                <pic:pic>
                  <pic:nvPicPr>
                    <pic:cNvPr id="0" name="image30.png"/>
                    <pic:cNvPicPr preferRelativeResize="0"/>
                  </pic:nvPicPr>
                  <pic:blipFill>
                    <a:blip r:embed="rId63"/>
                    <a:srcRect b="0" l="0" r="0" t="0"/>
                    <a:stretch>
                      <a:fillRect/>
                    </a:stretch>
                  </pic:blipFill>
                  <pic:spPr>
                    <a:xfrm>
                      <a:off x="0" y="0"/>
                      <a:ext cx="5622037" cy="1394460"/>
                    </a:xfrm>
                    <a:prstGeom prst="rect"/>
                    <a:ln/>
                  </pic:spPr>
                </pic:pic>
              </a:graphicData>
            </a:graphic>
          </wp:inline>
        </w:drawing>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Pr>
        <w:drawing>
          <wp:inline distB="19050" distT="19050" distL="19050" distR="19050">
            <wp:extent cx="5622037" cy="1392936"/>
            <wp:effectExtent b="0" l="0" r="0" t="0"/>
            <wp:docPr id="27" name="image27.png"/>
            <a:graphic>
              <a:graphicData uri="http://schemas.openxmlformats.org/drawingml/2006/picture">
                <pic:pic>
                  <pic:nvPicPr>
                    <pic:cNvPr id="0" name="image27.png"/>
                    <pic:cNvPicPr preferRelativeResize="0"/>
                  </pic:nvPicPr>
                  <pic:blipFill>
                    <a:blip r:embed="rId64"/>
                    <a:srcRect b="0" l="0" r="0" t="0"/>
                    <a:stretch>
                      <a:fillRect/>
                    </a:stretch>
                  </pic:blipFill>
                  <pic:spPr>
                    <a:xfrm>
                      <a:off x="0" y="0"/>
                      <a:ext cx="5622037" cy="1392936"/>
                    </a:xfrm>
                    <a:prstGeom prst="rect"/>
                    <a:ln/>
                  </pic:spPr>
                </pic:pic>
              </a:graphicData>
            </a:graphic>
          </wp:inline>
        </w:drawing>
      </w:r>
      <w:r w:rsidDel="00000000" w:rsidR="00000000" w:rsidRPr="00000000">
        <w:rPr>
          <w:rtl w:val="0"/>
        </w:rPr>
      </w:r>
    </w:p>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5.82763671875" w:line="240" w:lineRule="auto"/>
        <w:ind w:left="1054.752426147461" w:right="0" w:firstLine="0"/>
        <w:jc w:val="left"/>
        <w:rPr>
          <w:rFonts w:ascii="Arial" w:cs="Arial" w:eastAsia="Arial" w:hAnsi="Arial"/>
          <w:b w:val="0"/>
          <w:i w:val="0"/>
          <w:smallCaps w:val="0"/>
          <w:strike w:val="0"/>
          <w:color w:val="2f5496"/>
          <w:sz w:val="29.97749137878418"/>
          <w:szCs w:val="29.97749137878418"/>
          <w:u w:val="none"/>
          <w:shd w:fill="auto" w:val="clear"/>
          <w:vertAlign w:val="baseline"/>
        </w:rPr>
      </w:pPr>
      <w:r w:rsidDel="00000000" w:rsidR="00000000" w:rsidRPr="00000000">
        <w:rPr>
          <w:rFonts w:ascii="Arial" w:cs="Arial" w:eastAsia="Arial" w:hAnsi="Arial"/>
          <w:b w:val="0"/>
          <w:i w:val="0"/>
          <w:smallCaps w:val="0"/>
          <w:strike w:val="0"/>
          <w:color w:val="2f5496"/>
          <w:sz w:val="29.97749137878418"/>
          <w:szCs w:val="29.97749137878418"/>
          <w:u w:val="none"/>
          <w:shd w:fill="auto" w:val="clear"/>
          <w:vertAlign w:val="baseline"/>
          <w:rtl w:val="0"/>
        </w:rPr>
        <w:t xml:space="preserve">13 Documentation and storage  </w:t>
      </w:r>
    </w:p>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376708984375" w:line="264.94062423706055" w:lineRule="auto"/>
        <w:ind w:left="1030.7209014892578" w:right="1035.58349609375" w:firstLine="0"/>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As you go through the process of developing your questionnaire, and planning and implementing  your survey, keep copies of all the documents you use throughout the process. This will help you  describe your work later. Archiving also could be very useful for future social science work. For each  KAP survey, be sure to save the following documents in the appropriate electronic folder:  </w:t>
      </w:r>
      <w:r w:rsidDel="00000000" w:rsidR="00000000" w:rsidRPr="00000000">
        <w:rPr>
          <w:rFonts w:ascii="Noto Sans Symbols" w:cs="Noto Sans Symbols" w:eastAsia="Noto Sans Symbols" w:hAnsi="Noto Sans Symbols"/>
          <w:b w:val="0"/>
          <w:i w:val="0"/>
          <w:smallCaps w:val="0"/>
          <w:strike w:val="0"/>
          <w:color w:val="000000"/>
          <w:sz w:val="20.735984802246094"/>
          <w:szCs w:val="20.73598480224609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The questionnaire (MS Word or KoBo file)  </w:t>
      </w:r>
    </w:p>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4620361328125" w:line="240" w:lineRule="auto"/>
        <w:ind w:left="1375.9700775146484" w:right="0" w:firstLine="0"/>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5984802246094"/>
          <w:szCs w:val="20.73598480224609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Raw database (Excel)  </w:t>
      </w:r>
    </w:p>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1080322265625" w:line="240" w:lineRule="auto"/>
        <w:ind w:left="1375.9700775146484" w:right="0" w:firstLine="0"/>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5984802246094"/>
          <w:szCs w:val="20.73598480224609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Cleaned database (Excel)  </w:t>
      </w:r>
    </w:p>
    <w:p w:rsidR="00000000" w:rsidDel="00000000" w:rsidP="00000000" w:rsidRDefault="00000000" w:rsidRPr="00000000" w14:paraId="00000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1080322265625" w:line="240" w:lineRule="auto"/>
        <w:ind w:left="1375.9700775146484" w:right="0" w:firstLine="0"/>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5984802246094"/>
          <w:szCs w:val="20.73598480224609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Analysis results (Excel)  </w:t>
      </w:r>
    </w:p>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610595703125" w:line="240" w:lineRule="auto"/>
        <w:ind w:left="1375.9700775146484" w:right="0" w:firstLine="0"/>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5984802246094"/>
          <w:szCs w:val="20.73598480224609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General report and PowerPoint presentation  </w:t>
      </w:r>
    </w:p>
    <w:p w:rsidR="00000000" w:rsidDel="00000000" w:rsidP="00000000" w:rsidRDefault="00000000" w:rsidRPr="00000000" w14:paraId="00000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3963623046875" w:line="240" w:lineRule="auto"/>
        <w:ind w:left="1054.752426147461" w:right="0" w:firstLine="0"/>
        <w:jc w:val="left"/>
        <w:rPr>
          <w:rFonts w:ascii="Arial" w:cs="Arial" w:eastAsia="Arial" w:hAnsi="Arial"/>
          <w:b w:val="0"/>
          <w:i w:val="0"/>
          <w:smallCaps w:val="0"/>
          <w:strike w:val="0"/>
          <w:color w:val="2f5496"/>
          <w:sz w:val="29.97749137878418"/>
          <w:szCs w:val="29.97749137878418"/>
          <w:u w:val="none"/>
          <w:shd w:fill="auto" w:val="clear"/>
          <w:vertAlign w:val="baseline"/>
        </w:rPr>
      </w:pPr>
      <w:r w:rsidDel="00000000" w:rsidR="00000000" w:rsidRPr="00000000">
        <w:rPr>
          <w:rFonts w:ascii="Arial" w:cs="Arial" w:eastAsia="Arial" w:hAnsi="Arial"/>
          <w:b w:val="0"/>
          <w:i w:val="0"/>
          <w:smallCaps w:val="0"/>
          <w:strike w:val="0"/>
          <w:color w:val="2f5496"/>
          <w:sz w:val="29.97749137878418"/>
          <w:szCs w:val="29.97749137878418"/>
          <w:u w:val="none"/>
          <w:shd w:fill="auto" w:val="clear"/>
          <w:vertAlign w:val="baseline"/>
          <w:rtl w:val="0"/>
        </w:rPr>
        <w:t xml:space="preserve">14 Authors and acknowledgements  </w:t>
      </w:r>
    </w:p>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2.5775146484375" w:line="263.7835121154785" w:lineRule="auto"/>
        <w:ind w:left="1028.6492156982422" w:right="1006.97998046875" w:hanging="1.864471435546875"/>
        <w:jc w:val="lef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The primary authors of the guide and associated materials are: Giulia Earle-Richardson, Ciara Nestor,  Henriette Bulambo, and Christine Prue. The following individuals made significant contributions to  the development and evaluation of the survey questionnaires, the guide or the Excel templates: </w:t>
      </w:r>
    </w:p>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86181640625" w:line="240" w:lineRule="auto"/>
        <w:ind w:left="0" w:right="980.2270507812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47  </w:t>
      </w:r>
    </w:p>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0528564453125" w:line="240" w:lineRule="auto"/>
        <w:ind w:left="0" w:right="1025.38818359375" w:firstLine="0"/>
        <w:jc w:val="right"/>
        <w:rPr>
          <w:rFonts w:ascii="Arial" w:cs="Arial" w:eastAsia="Arial" w:hAnsi="Arial"/>
          <w:b w:val="0"/>
          <w:i w:val="0"/>
          <w:smallCaps w:val="0"/>
          <w:strike w:val="0"/>
          <w:color w:val="000000"/>
          <w:sz w:val="20.735984802246094"/>
          <w:szCs w:val="20.735984802246094"/>
          <w:u w:val="none"/>
          <w:shd w:fill="auto" w:val="clear"/>
          <w:vertAlign w:val="baseline"/>
        </w:rPr>
      </w:pPr>
      <w:r w:rsidDel="00000000" w:rsidR="00000000" w:rsidRPr="00000000">
        <w:rPr>
          <w:rFonts w:ascii="Arial" w:cs="Arial" w:eastAsia="Arial" w:hAnsi="Arial"/>
          <w:b w:val="0"/>
          <w:i w:val="0"/>
          <w:smallCaps w:val="0"/>
          <w:strike w:val="0"/>
          <w:color w:val="000000"/>
          <w:sz w:val="20.735984802246094"/>
          <w:szCs w:val="20.735984802246094"/>
          <w:u w:val="none"/>
          <w:shd w:fill="auto" w:val="clear"/>
          <w:vertAlign w:val="baseline"/>
          <w:rtl w:val="0"/>
        </w:rPr>
        <w:t xml:space="preserve">US Centers for Disease Control and Prevention, 2022 </w:t>
      </w:r>
    </w:p>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2.64225006103516" w:lineRule="auto"/>
        <w:ind w:left="1027.8205108642578" w:right="1160.1580810546875" w:firstLine="16.779174804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Djeneba Coulibaly-Traore, Arlette Lembou, Prince Kimpanga, Grace Kesereka, Joel Kahehero,  Jennifer Hemingway-Foday, Anne-Lyne Verella, Daiva Yee, Vishakha Ramakrishnan, Brooke Aksnes,  Amber Robinson, Kate Meehan and Norbert Gnakub Soke.  </w:t>
      </w:r>
    </w:p>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8642578125" w:line="263.8003921508789" w:lineRule="auto"/>
        <w:ind w:left="1030.5133819580078" w:right="1054.70947265625" w:firstLine="2.9000854492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We also acknowledge the Harvard Humanitarian Initiative, Phuong Pham and Patrick Vinck, for early  testing of questions for questionnaire #2.  </w:t>
      </w:r>
    </w:p>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0.65185546875" w:line="240" w:lineRule="auto"/>
        <w:ind w:left="1054.7505950927734" w:right="0" w:firstLine="0"/>
        <w:jc w:val="left"/>
        <w:rPr>
          <w:rFonts w:ascii="Arial" w:cs="Arial" w:eastAsia="Arial" w:hAnsi="Arial"/>
          <w:b w:val="0"/>
          <w:i w:val="0"/>
          <w:smallCaps w:val="0"/>
          <w:strike w:val="0"/>
          <w:color w:val="2f5496"/>
          <w:sz w:val="29.976089477539062"/>
          <w:szCs w:val="29.976089477539062"/>
          <w:u w:val="none"/>
          <w:shd w:fill="auto" w:val="clear"/>
          <w:vertAlign w:val="baseline"/>
        </w:rPr>
      </w:pPr>
      <w:r w:rsidDel="00000000" w:rsidR="00000000" w:rsidRPr="00000000">
        <w:rPr>
          <w:rFonts w:ascii="Arial" w:cs="Arial" w:eastAsia="Arial" w:hAnsi="Arial"/>
          <w:b w:val="0"/>
          <w:i w:val="0"/>
          <w:smallCaps w:val="0"/>
          <w:strike w:val="0"/>
          <w:color w:val="2f5496"/>
          <w:sz w:val="29.976089477539062"/>
          <w:szCs w:val="29.976089477539062"/>
          <w:u w:val="none"/>
          <w:shd w:fill="auto" w:val="clear"/>
          <w:vertAlign w:val="baseline"/>
          <w:rtl w:val="0"/>
        </w:rPr>
        <w:t xml:space="preserve">15 Appendices </w:t>
      </w:r>
    </w:p>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85.78857421875"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48  </w:t>
      </w:r>
    </w:p>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2.0626068115234"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Appendix A. KAP toolkit  </w:t>
      </w:r>
    </w:p>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537841796875" w:line="240" w:lineRule="auto"/>
        <w:ind w:left="1032.0626068115234"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Appendix A.1. Survey #1 Questionnaire (English)  </w:t>
      </w:r>
    </w:p>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7.93701171875" w:line="240" w:lineRule="auto"/>
        <w:ind w:left="0" w:right="0" w:firstLine="0"/>
        <w:jc w:val="center"/>
        <w:rPr>
          <w:rFonts w:ascii="Arial" w:cs="Arial" w:eastAsia="Arial" w:hAnsi="Arial"/>
          <w:b w:val="0"/>
          <w:i w:val="0"/>
          <w:smallCaps w:val="0"/>
          <w:strike w:val="0"/>
          <w:color w:val="000000"/>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000000"/>
          <w:sz w:val="24.34125518798828"/>
          <w:szCs w:val="24.34125518798828"/>
          <w:u w:val="none"/>
          <w:shd w:fill="auto" w:val="clear"/>
          <w:vertAlign w:val="baseline"/>
          <w:rtl w:val="0"/>
        </w:rPr>
        <w:t xml:space="preserve">EBOLA KAP SURVEY 1: GENERAL POPULATION (DRC-SPECIFIC VERSION) </w:t>
      </w:r>
    </w:p>
    <w:tbl>
      <w:tblPr>
        <w:tblStyle w:val="Table6"/>
        <w:tblW w:w="8709.609832763672" w:type="dxa"/>
        <w:jc w:val="left"/>
        <w:tblInd w:w="1027.200088500976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056.009979248047"/>
        <w:gridCol w:w="4653.599853515625"/>
        <w:tblGridChange w:id="0">
          <w:tblGrid>
            <w:gridCol w:w="4056.009979248047"/>
            <w:gridCol w:w="4653.599853515625"/>
          </w:tblGrid>
        </w:tblGridChange>
      </w:tblGrid>
      <w:tr>
        <w:trPr>
          <w:cantSplit w:val="0"/>
          <w:trHeight w:val="283.200683593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538379669189453"/>
                <w:szCs w:val="22.538379669189453"/>
                <w:u w:val="none"/>
                <w:shd w:fill="auto" w:val="clear"/>
                <w:vertAlign w:val="baseline"/>
              </w:rPr>
            </w:pPr>
            <w:r w:rsidDel="00000000" w:rsidR="00000000" w:rsidRPr="00000000">
              <w:rPr>
                <w:rFonts w:ascii="Arial" w:cs="Arial" w:eastAsia="Arial" w:hAnsi="Arial"/>
                <w:b w:val="0"/>
                <w:i w:val="0"/>
                <w:smallCaps w:val="0"/>
                <w:strike w:val="0"/>
                <w:color w:val="000000"/>
                <w:sz w:val="22.538379669189453"/>
                <w:szCs w:val="22.538379669189453"/>
                <w:u w:val="none"/>
                <w:shd w:fill="auto" w:val="clear"/>
                <w:vertAlign w:val="baseline"/>
                <w:rtl w:val="0"/>
              </w:rPr>
              <w:t xml:space="preserve">INTERVIEW INFORMATION</w:t>
            </w:r>
          </w:p>
        </w:tc>
      </w:tr>
      <w:tr>
        <w:trPr>
          <w:cantSplit w:val="0"/>
          <w:trHeight w:val="264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60632324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(Register investigator and participant code) </w:t>
            </w:r>
          </w:p>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825439453125" w:line="240" w:lineRule="auto"/>
              <w:ind w:left="130.19943237304688"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Investigator: ______________  </w:t>
            </w:r>
          </w:p>
          <w:p w:rsidR="00000000" w:rsidDel="00000000" w:rsidP="00000000" w:rsidRDefault="00000000" w:rsidRPr="00000000" w14:paraId="00000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626708984375" w:line="240" w:lineRule="auto"/>
              <w:ind w:left="130.19943237304688"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Participant Code: _____________ </w:t>
            </w:r>
          </w:p>
        </w:tc>
        <w:tc>
          <w:tcPr>
            <w:shd w:fill="auto" w:val="clear"/>
            <w:tcMar>
              <w:top w:w="100.0" w:type="dxa"/>
              <w:left w:w="100.0" w:type="dxa"/>
              <w:bottom w:w="100.0" w:type="dxa"/>
              <w:right w:w="100.0" w:type="dxa"/>
            </w:tcMar>
            <w:vAlign w:val="top"/>
          </w:tcPr>
          <w:p w:rsidR="00000000" w:rsidDel="00000000" w:rsidP="00000000" w:rsidRDefault="00000000" w:rsidRPr="00000000" w14:paraId="00000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51.7334747314453" w:lineRule="auto"/>
              <w:ind w:left="130.19775390625" w:right="486.5313720703125" w:hanging="5.592651367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(Register locality, health zone, date of interview) Locality (Village or District): _________  </w:t>
            </w:r>
          </w:p>
          <w:p w:rsidR="00000000" w:rsidDel="00000000" w:rsidP="00000000" w:rsidRDefault="00000000" w:rsidRPr="00000000" w14:paraId="00000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6923828125" w:line="240" w:lineRule="auto"/>
              <w:ind w:left="130.197753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Health Area: ____  </w:t>
            </w:r>
          </w:p>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3.626708984375" w:line="240" w:lineRule="auto"/>
              <w:ind w:left="130.197753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Health Zone: __________  </w:t>
            </w:r>
          </w:p>
          <w:p w:rsidR="00000000" w:rsidDel="00000000" w:rsidP="00000000" w:rsidRDefault="00000000" w:rsidRPr="00000000" w14:paraId="00000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82568359375" w:line="242.97377586364746" w:lineRule="auto"/>
              <w:ind w:left="112.484130859375" w:right="66.4990234375" w:firstLine="17.71362304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Date (dd/mm/aaaa) : ___ ___ /___ ___ /___ ___ ___  ___  </w:t>
            </w:r>
          </w:p>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656005859375" w:line="240" w:lineRule="auto"/>
              <w:ind w:left="114.247436523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Time (hh: mm): ___ ___ : ___ ___ </w:t>
            </w:r>
          </w:p>
        </w:tc>
      </w:tr>
    </w:tbl>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7"/>
        <w:tblW w:w="8709.609832763672" w:type="dxa"/>
        <w:jc w:val="left"/>
        <w:tblInd w:w="1027.200088500976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709.609832763672"/>
        <w:tblGridChange w:id="0">
          <w:tblGrid>
            <w:gridCol w:w="8709.609832763672"/>
          </w:tblGrid>
        </w:tblGridChange>
      </w:tblGrid>
      <w:tr>
        <w:trPr>
          <w:cantSplit w:val="0"/>
          <w:trHeight w:val="7828.790893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1.48545265197754" w:lineRule="auto"/>
              <w:ind w:left="118.18496704101562" w:right="478.6322021484375" w:firstLine="3.5214233398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(INFORM THE PARTICIPANT THAT YOU WILL NOW BEGIN ADMINISTERING THE SURVEY. READ THE  FOLLOWING TEXT BEFORE YOU BEGIN.)  </w:t>
            </w:r>
          </w:p>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2645263671875" w:line="243.26299667358398" w:lineRule="auto"/>
              <w:ind w:left="119.22073364257812" w:right="56.50634765625" w:hanging="2.688140869140625"/>
              <w:jc w:val="both"/>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Script: Hello, my name is_______ (also introduce the whole team present). We are here on behalf of  [Ministry of Health]. An outbreak of Ebola has occurred in your area. The government [or other entity conducting response activities] is taking steps to identify and test people who may be infected with  Ebola so that they can be taken to a specialized hospital for treatment. They will also offer vaccination  and monitoring for people who have been in close contact with them. In order to improve the fight  against Ebola virus disease (EVD) in our country, we are talking to people to understand their views  about this disease. We'd like to ask you a few questions about health and how you and your family  protect yourself from disease. The information we collect will be used by [the Ministry of Health] to  improve its efforts to stop the spread of Ebola. Answer survey questions will take around 30 minutes. </w:t>
            </w:r>
          </w:p>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9.2071533203125" w:line="240" w:lineRule="auto"/>
              <w:ind w:left="130.19943237304688"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Before you decide, I would like to review a few points:  </w:t>
            </w:r>
          </w:p>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257568359375" w:line="242.9733180999756" w:lineRule="auto"/>
              <w:ind w:left="798.9170837402344" w:right="213.232421875" w:hanging="337.3637390136719"/>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This survey is voluntary. You are not obligated to answer questions that you do not want to  answer, and you can choose to end the survey at any time.  </w:t>
            </w:r>
          </w:p>
          <w:p w:rsidR="00000000" w:rsidDel="00000000" w:rsidP="00000000" w:rsidRDefault="00000000" w:rsidRPr="00000000" w14:paraId="00000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580078125" w:line="242.97391891479492" w:lineRule="auto"/>
              <w:ind w:left="793.1190490722656" w:right="618.1109619140625" w:hanging="331.5632629394531"/>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There are no right or wrong answers, we would just like to know your experiences and  views.  </w:t>
            </w:r>
          </w:p>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56787109375" w:line="245.28757095336914" w:lineRule="auto"/>
              <w:ind w:left="792.9124450683594" w:right="92.9345703125" w:hanging="331.35620117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information you provide today will remain private. I will not ask for your name as part of  this investigation.  </w:t>
            </w:r>
          </w:p>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5767822265625" w:line="242.9732608795166" w:lineRule="auto"/>
              <w:ind w:left="805.1344299316406" w:right="169.866943359375" w:hanging="343.57788085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report we write will be a summary of all the investigations we conduct, without it being  possible to identify you or your responses.  </w:t>
            </w:r>
          </w:p>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573974609375" w:line="242.9732608795166" w:lineRule="auto"/>
              <w:ind w:left="785.5552673339844" w:right="210.352783203125" w:hanging="323.998413085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you have any further questions after the survey is completed, you can contact [name and  job title] at [phone number].  </w:t>
            </w:r>
          </w:p>
          <w:p w:rsidR="00000000" w:rsidDel="00000000" w:rsidP="00000000" w:rsidRDefault="00000000" w:rsidRPr="00000000" w14:paraId="00000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1.8572998046875" w:line="240" w:lineRule="auto"/>
              <w:ind w:left="127.089538574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Do you agree to participate in this survey? Yes or no  </w:t>
            </w:r>
          </w:p>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65932273864746" w:lineRule="auto"/>
              <w:ind w:left="113.6248779296875" w:right="154.752197265625" w:firstLine="10.9790039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(Note the verbal consent to participate here; if you refuse to participate, thank them for their time and end the  survey).)  </w:t>
            </w:r>
          </w:p>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8563537597656" w:line="240" w:lineRule="auto"/>
              <w:ind w:left="127.08969116210938"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Do you have any questions before you start? (Save questions here) </w:t>
            </w:r>
          </w:p>
        </w:tc>
      </w:tr>
    </w:tbl>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49  </w:t>
      </w:r>
    </w:p>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tbl>
      <w:tblPr>
        <w:tblStyle w:val="Table8"/>
        <w:tblW w:w="8460.010375976562" w:type="dxa"/>
        <w:jc w:val="left"/>
        <w:tblInd w:w="1022.400131225585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16.009521484375"/>
        <w:gridCol w:w="5244.0008544921875"/>
        <w:tblGridChange w:id="0">
          <w:tblGrid>
            <w:gridCol w:w="3216.009521484375"/>
            <w:gridCol w:w="5244.0008544921875"/>
          </w:tblGrid>
        </w:tblGridChange>
      </w:tblGrid>
      <w:tr>
        <w:trPr>
          <w:cantSplit w:val="0"/>
          <w:trHeight w:val="261.600341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20.734708786010742"/>
                <w:szCs w:val="20.734708786010742"/>
                <w:highlight w:val="black"/>
                <w:u w:val="none"/>
                <w:vertAlign w:val="baseline"/>
              </w:rPr>
            </w:pPr>
            <w:r w:rsidDel="00000000" w:rsidR="00000000" w:rsidRPr="00000000">
              <w:rPr>
                <w:rFonts w:ascii="Arial" w:cs="Arial" w:eastAsia="Arial" w:hAnsi="Arial"/>
                <w:b w:val="0"/>
                <w:i w:val="0"/>
                <w:smallCaps w:val="0"/>
                <w:strike w:val="0"/>
                <w:color w:val="ffffff"/>
                <w:sz w:val="20.734708786010742"/>
                <w:szCs w:val="20.734708786010742"/>
                <w:highlight w:val="black"/>
                <w:u w:val="none"/>
                <w:vertAlign w:val="baseline"/>
                <w:rtl w:val="0"/>
              </w:rPr>
              <w:t xml:space="preserve">TEXT OF THE QUESTION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20.734708786010742"/>
                <w:szCs w:val="20.734708786010742"/>
                <w:highlight w:val="black"/>
                <w:u w:val="none"/>
                <w:vertAlign w:val="baseline"/>
              </w:rPr>
            </w:pPr>
            <w:r w:rsidDel="00000000" w:rsidR="00000000" w:rsidRPr="00000000">
              <w:rPr>
                <w:rFonts w:ascii="Arial" w:cs="Arial" w:eastAsia="Arial" w:hAnsi="Arial"/>
                <w:b w:val="0"/>
                <w:i w:val="0"/>
                <w:smallCaps w:val="0"/>
                <w:strike w:val="0"/>
                <w:color w:val="ffffff"/>
                <w:sz w:val="20.734708786010742"/>
                <w:szCs w:val="20.734708786010742"/>
                <w:highlight w:val="black"/>
                <w:u w:val="none"/>
                <w:vertAlign w:val="baseline"/>
                <w:rtl w:val="0"/>
              </w:rPr>
              <w:t xml:space="preserve">RESPONSE OPTIONS</w:t>
            </w:r>
          </w:p>
        </w:tc>
      </w:tr>
      <w:tr>
        <w:trPr>
          <w:cantSplit w:val="0"/>
          <w:trHeight w:val="264.000244140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22042846679688" w:right="0" w:firstLine="0"/>
              <w:jc w:val="left"/>
              <w:rPr>
                <w:rFonts w:ascii="Arial" w:cs="Arial" w:eastAsia="Arial" w:hAnsi="Arial"/>
                <w:b w:val="0"/>
                <w:i w:val="0"/>
                <w:smallCaps w:val="0"/>
                <w:strike w:val="0"/>
                <w:color w:val="000000"/>
                <w:sz w:val="20.734708786010742"/>
                <w:szCs w:val="20.734708786010742"/>
                <w:u w:val="none"/>
                <w:shd w:fill="e7e6e6"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e7e6e6" w:val="clear"/>
                <w:vertAlign w:val="baseline"/>
                <w:rtl w:val="0"/>
              </w:rPr>
              <w:t xml:space="preserve">SOURCES OF HEALTH INFORMATION</w:t>
            </w:r>
          </w:p>
        </w:tc>
      </w:tr>
      <w:tr>
        <w:trPr>
          <w:cantSplit w:val="0"/>
          <w:trHeight w:val="1521.600341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20365905762" w:lineRule="auto"/>
              <w:ind w:left="130.406494140625" w:right="237.23571777343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Over the past week, have you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been looking for information on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how to protect yourself from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0546875" w:line="240" w:lineRule="auto"/>
              <w:ind w:left="380.6733703613281"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infectious diseases?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20365905762" w:lineRule="auto"/>
              <w:ind w:left="120.462646484375" w:right="248.226318359375" w:firstLine="4.14306640625"/>
              <w:jc w:val="both"/>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(Unless noted otherwise, for all questions, read all answer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choices to the respondent, and check the one answer that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they provide.)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05468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Yes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757812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w:t>
            </w:r>
            <w:r w:rsidDel="00000000" w:rsidR="00000000" w:rsidRPr="00000000">
              <w:rPr>
                <w:rFonts w:ascii="Arial" w:cs="Arial" w:eastAsia="Arial" w:hAnsi="Arial"/>
                <w:b w:val="0"/>
                <w:i w:val="0"/>
                <w:smallCaps w:val="0"/>
                <w:strike w:val="0"/>
                <w:color w:val="000000"/>
                <w:sz w:val="18.7069034576416"/>
                <w:szCs w:val="18.7069034576416"/>
                <w:highlight w:val="white"/>
                <w:u w:val="none"/>
                <w:vertAlign w:val="baseline"/>
                <w:rtl w:val="0"/>
              </w:rPr>
              <w:t xml:space="preserve">No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go to Q.2</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3.15551757812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Refuse (Do not read) </w:t>
            </w:r>
          </w:p>
        </w:tc>
      </w:tr>
      <w:tr>
        <w:trPr>
          <w:cantSplit w:val="0"/>
          <w:trHeight w:val="581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1.b. What are your sources of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2.97377586364746" w:lineRule="auto"/>
              <w:ind w:left="370.7301330566406" w:right="78.62396240234375" w:firstLine="9.9432373046875"/>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information about how to protect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yourself from infectious diseases?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260284423828" w:lineRule="auto"/>
              <w:ind w:left="112.4835205078125" w:right="807.7508544921875" w:firstLine="12.122192382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(Do not read answer choices. Check all the answers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p</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rovided by the participant.)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8496093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Health worker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757812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Community health volunteer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3.15551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Traditional healer / lay health practitioner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17.562255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Radio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7578125" w:line="240" w:lineRule="auto"/>
              <w:ind w:left="122.9479980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5. Television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5732421875" w:line="240" w:lineRule="auto"/>
              <w:ind w:left="123.5699462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6. Online or print news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2.741088867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7. Posters or leaflets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1.0839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8. Facebook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21.0839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9. WhatsApp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10. Twitter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11. Instagram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12. SMS [Message from operators]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13. Community Leader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2.97391891479492" w:lineRule="auto"/>
              <w:ind w:left="130.4058837890625" w:right="644.2828369140625"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14. Place of prayer [worship, mass, religious leaders]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15. Family and friends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66503906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16. At school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17. Health facility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18. Word of Mouth [Sidewalk Radio]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19. Other (specify): _____________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20. None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4.39819335937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21. Refuse </w:t>
            </w:r>
          </w:p>
        </w:tc>
      </w:tr>
    </w:tbl>
    <w:p w:rsidR="00000000" w:rsidDel="00000000" w:rsidP="00000000" w:rsidRDefault="00000000" w:rsidRPr="00000000" w14:paraId="00000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50  </w:t>
      </w:r>
    </w:p>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9"/>
        <w:tblW w:w="8460.010375976562" w:type="dxa"/>
        <w:jc w:val="left"/>
        <w:tblInd w:w="1022.400131225585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16.009521484375"/>
        <w:gridCol w:w="5244.0008544921875"/>
        <w:tblGridChange w:id="0">
          <w:tblGrid>
            <w:gridCol w:w="3216.009521484375"/>
            <w:gridCol w:w="5244.0008544921875"/>
          </w:tblGrid>
        </w:tblGridChange>
      </w:tblGrid>
      <w:tr>
        <w:trPr>
          <w:cantSplit w:val="0"/>
          <w:trHeight w:val="261.600341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20.734708786010742"/>
                <w:szCs w:val="20.734708786010742"/>
                <w:highlight w:val="black"/>
                <w:u w:val="none"/>
                <w:vertAlign w:val="baseline"/>
              </w:rPr>
            </w:pPr>
            <w:r w:rsidDel="00000000" w:rsidR="00000000" w:rsidRPr="00000000">
              <w:rPr>
                <w:rFonts w:ascii="Arial" w:cs="Arial" w:eastAsia="Arial" w:hAnsi="Arial"/>
                <w:b w:val="0"/>
                <w:i w:val="0"/>
                <w:smallCaps w:val="0"/>
                <w:strike w:val="0"/>
                <w:color w:val="ffffff"/>
                <w:sz w:val="20.734708786010742"/>
                <w:szCs w:val="20.734708786010742"/>
                <w:highlight w:val="black"/>
                <w:u w:val="none"/>
                <w:vertAlign w:val="baseline"/>
                <w:rtl w:val="0"/>
              </w:rPr>
              <w:t xml:space="preserve">TEXT OF THE QUESTION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20.734708786010742"/>
                <w:szCs w:val="20.734708786010742"/>
                <w:highlight w:val="black"/>
                <w:u w:val="none"/>
                <w:vertAlign w:val="baseline"/>
              </w:rPr>
            </w:pPr>
            <w:r w:rsidDel="00000000" w:rsidR="00000000" w:rsidRPr="00000000">
              <w:rPr>
                <w:rFonts w:ascii="Arial" w:cs="Arial" w:eastAsia="Arial" w:hAnsi="Arial"/>
                <w:b w:val="0"/>
                <w:i w:val="0"/>
                <w:smallCaps w:val="0"/>
                <w:strike w:val="0"/>
                <w:color w:val="ffffff"/>
                <w:sz w:val="20.734708786010742"/>
                <w:szCs w:val="20.734708786010742"/>
                <w:highlight w:val="black"/>
                <w:u w:val="none"/>
                <w:vertAlign w:val="baseline"/>
                <w:rtl w:val="0"/>
              </w:rPr>
              <w:t xml:space="preserve">RESPONSE OPTIONS </w:t>
            </w:r>
          </w:p>
        </w:tc>
      </w:tr>
      <w:tr>
        <w:trPr>
          <w:cantSplit w:val="0"/>
          <w:trHeight w:val="6069.60021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39926147460938"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What are your sources of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2.97320365905762" w:lineRule="auto"/>
              <w:ind w:left="464.6734619140625" w:right="63.8885498046875" w:hanging="8.07891845703125"/>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general information, for things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like events, news and topics than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interest you? </w:t>
            </w:r>
          </w:p>
        </w:tc>
        <w:tc>
          <w:tcPr>
            <w:shd w:fill="auto" w:val="clear"/>
            <w:tcMar>
              <w:top w:w="100.0" w:type="dxa"/>
              <w:left w:w="100.0" w:type="dxa"/>
              <w:bottom w:w="100.0" w:type="dxa"/>
              <w:right w:w="100.0" w:type="dxa"/>
            </w:tcMar>
            <w:vAlign w:val="top"/>
          </w:tcPr>
          <w:p w:rsidR="00000000" w:rsidDel="00000000" w:rsidP="00000000" w:rsidRDefault="00000000" w:rsidRPr="00000000" w14:paraId="00000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77586364746" w:lineRule="auto"/>
              <w:ind w:left="112.4835205078125" w:right="807.7508544921875" w:firstLine="12.122192382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(Do not read answer choices. Check all the answers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p</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rovided by the participant.)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05468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Health worker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Community health volunteer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23.15551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Traditional healer / lay health practitioner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17.562255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Radio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2.9479980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5. Television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3.5699462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6. Online or print news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2.741088867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7. Posters or leaflets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44140625" w:line="240" w:lineRule="auto"/>
              <w:ind w:left="121.0839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8. Facebook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1.0839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9. WhatsApp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10. Twitter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11. Instagram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12. Websites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75781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13. SMS [Message from operators]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14. Community Leader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63427734375" w:line="242.97391891479492" w:lineRule="auto"/>
              <w:ind w:left="130.4058837890625" w:right="644.2828369140625"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15. Place of prayer [worship, mass, religious leaders]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16. Family and friends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656738281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17. At school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18. Health Facility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19. Word of Mouth [Sidewalk Radio]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20. Other (specify): _____________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21. None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4.39819335937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22. Refuse </w:t>
            </w:r>
          </w:p>
        </w:tc>
      </w:tr>
      <w:tr>
        <w:trPr>
          <w:cantSplit w:val="0"/>
          <w:trHeight w:val="5563.20037841796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126.26358032226562" w:right="174.25567626953125" w:hanging="1.86431884765625"/>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2b. What are your sources of health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information?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112.4835205078125" w:right="807.7508544921875" w:firstLine="12.122192382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(Do not read answer choices. Check all the answers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p</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rovided by the participant.)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5957031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Health worker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Community health volunteer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63427734375" w:line="240" w:lineRule="auto"/>
              <w:ind w:left="123.15551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Traditional healer / lay health practitioner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17.562255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Radio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2.9479980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5. Television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3.5699462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6. Posters or leaflets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22.741088867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7. Facebook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1.0839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8. WhatsApp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1.0839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9. Twitter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10. Instagram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11. SMS [Message from operators]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939941406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12. Community Leader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5732421875" w:line="245.28748512268066" w:lineRule="auto"/>
              <w:ind w:left="130.4058837890625" w:right="644.2828369140625"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13. Place of prayer [worship, mass, religious leaders]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14. Family and friends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77636718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15. At school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16. Health facility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939941406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17. Word of Mouth [Sidewalk Radio]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18. Other (specify): _____________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19. None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93994140625" w:line="240" w:lineRule="auto"/>
              <w:ind w:left="124.39819335937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20. Refuse </w:t>
            </w:r>
          </w:p>
        </w:tc>
      </w:tr>
    </w:tbl>
    <w:p w:rsidR="00000000" w:rsidDel="00000000" w:rsidP="00000000" w:rsidRDefault="00000000" w:rsidRPr="00000000" w14:paraId="000003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51  </w:t>
      </w:r>
    </w:p>
    <w:p w:rsidR="00000000" w:rsidDel="00000000" w:rsidP="00000000" w:rsidRDefault="00000000" w:rsidRPr="00000000" w14:paraId="00000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10"/>
        <w:tblW w:w="8460.010375976562" w:type="dxa"/>
        <w:jc w:val="left"/>
        <w:tblInd w:w="1022.400131225585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16.009521484375"/>
        <w:gridCol w:w="5244.0008544921875"/>
        <w:tblGridChange w:id="0">
          <w:tblGrid>
            <w:gridCol w:w="3216.009521484375"/>
            <w:gridCol w:w="5244.0008544921875"/>
          </w:tblGrid>
        </w:tblGridChange>
      </w:tblGrid>
      <w:tr>
        <w:trPr>
          <w:cantSplit w:val="0"/>
          <w:trHeight w:val="261.600341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20.734708786010742"/>
                <w:szCs w:val="20.734708786010742"/>
                <w:highlight w:val="black"/>
                <w:u w:val="none"/>
                <w:vertAlign w:val="baseline"/>
              </w:rPr>
            </w:pPr>
            <w:r w:rsidDel="00000000" w:rsidR="00000000" w:rsidRPr="00000000">
              <w:rPr>
                <w:rFonts w:ascii="Arial" w:cs="Arial" w:eastAsia="Arial" w:hAnsi="Arial"/>
                <w:b w:val="0"/>
                <w:i w:val="0"/>
                <w:smallCaps w:val="0"/>
                <w:strike w:val="0"/>
                <w:color w:val="ffffff"/>
                <w:sz w:val="20.734708786010742"/>
                <w:szCs w:val="20.734708786010742"/>
                <w:highlight w:val="black"/>
                <w:u w:val="none"/>
                <w:vertAlign w:val="baseline"/>
                <w:rtl w:val="0"/>
              </w:rPr>
              <w:t xml:space="preserve">TEXT OF THE QUESTION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3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20.734708786010742"/>
                <w:szCs w:val="20.734708786010742"/>
                <w:highlight w:val="black"/>
                <w:u w:val="none"/>
                <w:vertAlign w:val="baseline"/>
              </w:rPr>
            </w:pPr>
            <w:r w:rsidDel="00000000" w:rsidR="00000000" w:rsidRPr="00000000">
              <w:rPr>
                <w:rFonts w:ascii="Arial" w:cs="Arial" w:eastAsia="Arial" w:hAnsi="Arial"/>
                <w:b w:val="0"/>
                <w:i w:val="0"/>
                <w:smallCaps w:val="0"/>
                <w:strike w:val="0"/>
                <w:color w:val="ffffff"/>
                <w:sz w:val="20.734708786010742"/>
                <w:szCs w:val="20.734708786010742"/>
                <w:highlight w:val="black"/>
                <w:u w:val="none"/>
                <w:vertAlign w:val="baseline"/>
                <w:rtl w:val="0"/>
              </w:rPr>
              <w:t xml:space="preserve">RESPONSE OPTIONS </w:t>
            </w:r>
          </w:p>
        </w:tc>
      </w:tr>
      <w:tr>
        <w:trPr>
          <w:cantSplit w:val="0"/>
          <w:trHeight w:val="1526.400146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77586364746" w:lineRule="auto"/>
              <w:ind w:left="298.7449645996094" w:right="167.8564453125" w:hanging="175.58868408203125"/>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3.The last time you searched for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health information, was this for ... </w:t>
            </w:r>
          </w:p>
        </w:tc>
        <w:tc>
          <w:tcPr>
            <w:shd w:fill="auto" w:val="clear"/>
            <w:tcMar>
              <w:top w:w="100.0" w:type="dxa"/>
              <w:left w:w="100.0" w:type="dxa"/>
              <w:bottom w:w="100.0" w:type="dxa"/>
              <w:right w:w="100.0" w:type="dxa"/>
            </w:tcMar>
            <w:vAlign w:val="top"/>
          </w:tcPr>
          <w:p w:rsidR="00000000" w:rsidDel="00000000" w:rsidP="00000000" w:rsidRDefault="00000000" w:rsidRPr="00000000" w14:paraId="000003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77586364746" w:lineRule="auto"/>
              <w:ind w:left="130.4058837890625" w:right="983.4381103515625" w:hanging="5.800170898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(Read all answer choices. Check all the answers listed.)</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Yourself (respondent)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0546875" w:line="242.97377586364746" w:lineRule="auto"/>
              <w:ind w:left="460.3125" w:right="411.588134765625" w:hanging="335.91430664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Another person you care for (for example, a spouse,</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child, parent, relative or friend)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595703125" w:line="240" w:lineRule="auto"/>
              <w:ind w:left="123.15551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Other (specify): _____________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17.56225585937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Refuse (Do not read) </w:t>
            </w:r>
          </w:p>
        </w:tc>
      </w:tr>
      <w:tr>
        <w:trPr>
          <w:cantSplit w:val="0"/>
          <w:trHeight w:val="30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04159545898438" w:right="0" w:firstLine="0"/>
              <w:jc w:val="left"/>
              <w:rPr>
                <w:rFonts w:ascii="Arial" w:cs="Arial" w:eastAsia="Arial" w:hAnsi="Arial"/>
                <w:b w:val="0"/>
                <w:i w:val="0"/>
                <w:smallCaps w:val="0"/>
                <w:strike w:val="0"/>
                <w:color w:val="000000"/>
                <w:sz w:val="20.734708786010742"/>
                <w:szCs w:val="20.734708786010742"/>
                <w:u w:val="none"/>
                <w:shd w:fill="e7e6e6"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e7e6e6" w:val="clear"/>
                <w:vertAlign w:val="baseline"/>
                <w:rtl w:val="0"/>
              </w:rPr>
              <w:t xml:space="preserve">TRUST IN HEALTH INFORMATION</w:t>
            </w:r>
          </w:p>
        </w:tc>
      </w:tr>
      <w:tr>
        <w:trPr>
          <w:cantSplit w:val="0"/>
          <w:trHeight w:val="1773.59985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12957191467285" w:lineRule="auto"/>
              <w:ind w:left="454.52301025390625" w:right="186.12548828125" w:hanging="336.9598388671875"/>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In general, how much do you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trust health workers for health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information?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A lot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Moderately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23.15551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A little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17.562255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Not at all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2.9479980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5. I have no opinion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3.5699462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6. I don't know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2.741088867187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7. Refuse (Do not read) </w:t>
            </w:r>
          </w:p>
        </w:tc>
      </w:tr>
      <w:tr>
        <w:trPr>
          <w:cantSplit w:val="0"/>
          <w:trHeight w:val="1778.400268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6.1131286621094" w:lineRule="auto"/>
              <w:ind w:left="122.94906616210938" w:right="378.269042968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In general, how much do you  trust community health  </w:t>
            </w:r>
          </w:p>
          <w:p w:rsidR="00000000" w:rsidDel="00000000" w:rsidP="00000000" w:rsidRDefault="00000000" w:rsidRPr="00000000" w14:paraId="000004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65966796875" w:line="240" w:lineRule="auto"/>
              <w:ind w:left="453.4776306152344"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volunteers for health  </w:t>
            </w:r>
          </w:p>
          <w:p w:rsidR="00000000" w:rsidDel="00000000" w:rsidP="00000000" w:rsidRDefault="00000000" w:rsidRPr="00000000" w14:paraId="000004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263916015625" w:line="240" w:lineRule="auto"/>
              <w:ind w:left="464.6638488769531"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information?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A lot </w:t>
            </w:r>
          </w:p>
          <w:p w:rsidR="00000000" w:rsidDel="00000000" w:rsidP="00000000" w:rsidRDefault="00000000" w:rsidRPr="00000000" w14:paraId="000004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807617187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Moderately  </w:t>
            </w:r>
          </w:p>
          <w:p w:rsidR="00000000" w:rsidDel="00000000" w:rsidP="00000000" w:rsidRDefault="00000000" w:rsidRPr="00000000" w14:paraId="00000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3.1567382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A little  </w:t>
            </w:r>
          </w:p>
          <w:p w:rsidR="00000000" w:rsidDel="00000000" w:rsidP="00000000" w:rsidRDefault="00000000" w:rsidRPr="00000000" w14:paraId="00000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17.564086914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Not at all  </w:t>
            </w:r>
          </w:p>
          <w:p w:rsidR="00000000" w:rsidDel="00000000" w:rsidP="00000000" w:rsidRDefault="00000000" w:rsidRPr="00000000" w14:paraId="000004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2.95104980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I have no opinion  </w:t>
            </w:r>
          </w:p>
          <w:p w:rsidR="00000000" w:rsidDel="00000000" w:rsidP="00000000" w:rsidRDefault="00000000" w:rsidRPr="00000000" w14:paraId="000004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0244140625" w:line="240" w:lineRule="auto"/>
              <w:ind w:left="123.574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 I don't know  </w:t>
            </w:r>
          </w:p>
          <w:p w:rsidR="00000000" w:rsidDel="00000000" w:rsidP="00000000" w:rsidRDefault="00000000" w:rsidRPr="00000000" w14:paraId="00000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22.745971679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Refuse (Do not read) </w:t>
            </w:r>
          </w:p>
        </w:tc>
      </w:tr>
      <w:tr>
        <w:trPr>
          <w:cantSplit w:val="0"/>
          <w:trHeight w:val="1776.000366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6.11392974853516" w:lineRule="auto"/>
              <w:ind w:left="454.51324462890625" w:right="369.8236083984375" w:hanging="330.9426879882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 In general, how much do you  trust traditional healers / lay  </w:t>
            </w:r>
          </w:p>
          <w:p w:rsidR="00000000" w:rsidDel="00000000" w:rsidP="00000000" w:rsidRDefault="00000000" w:rsidRPr="00000000" w14:paraId="000004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653564453125" w:line="266.11392974853516" w:lineRule="auto"/>
              <w:ind w:left="464.6636962890625" w:right="262.935791015625" w:hanging="0.62133789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health practitioners for health  information?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3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A lot  </w:t>
            </w:r>
          </w:p>
          <w:p w:rsidR="00000000" w:rsidDel="00000000" w:rsidP="00000000" w:rsidRDefault="00000000" w:rsidRPr="00000000" w14:paraId="000004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4.384155273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Moderately  </w:t>
            </w:r>
          </w:p>
          <w:p w:rsidR="00000000" w:rsidDel="00000000" w:rsidP="00000000" w:rsidRDefault="00000000" w:rsidRPr="00000000" w14:paraId="00000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3.142700195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A little  </w:t>
            </w:r>
          </w:p>
          <w:p w:rsidR="00000000" w:rsidDel="00000000" w:rsidP="00000000" w:rsidRDefault="00000000" w:rsidRPr="00000000" w14:paraId="000004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17.550659179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Not at all  </w:t>
            </w:r>
          </w:p>
          <w:p w:rsidR="00000000" w:rsidDel="00000000" w:rsidP="00000000" w:rsidRDefault="00000000" w:rsidRPr="00000000" w14:paraId="000004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2.937622070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I have no opinion  </w:t>
            </w:r>
          </w:p>
          <w:p w:rsidR="00000000" w:rsidDel="00000000" w:rsidP="00000000" w:rsidRDefault="00000000" w:rsidRPr="00000000" w14:paraId="00000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3.560791015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 I don't know  </w:t>
            </w:r>
          </w:p>
          <w:p w:rsidR="00000000" w:rsidDel="00000000" w:rsidP="00000000" w:rsidRDefault="00000000" w:rsidRPr="00000000" w14:paraId="00000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2.73315429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Refuse (Do not read) </w:t>
            </w:r>
          </w:p>
        </w:tc>
      </w:tr>
      <w:tr>
        <w:trPr>
          <w:cantSplit w:val="0"/>
          <w:trHeight w:val="177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28728485107422" w:lineRule="auto"/>
              <w:ind w:left="122.74200439453125" w:right="378.3923339843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In general, how much do you  trust radio for health  </w:t>
            </w:r>
          </w:p>
          <w:p w:rsidR="00000000" w:rsidDel="00000000" w:rsidP="00000000" w:rsidRDefault="00000000" w:rsidRPr="00000000" w14:paraId="000004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83740234375" w:line="240" w:lineRule="auto"/>
              <w:ind w:left="464.673461914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information?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A lot </w:t>
            </w:r>
          </w:p>
          <w:p w:rsidR="00000000" w:rsidDel="00000000" w:rsidP="00000000" w:rsidRDefault="00000000" w:rsidRPr="00000000" w14:paraId="00000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Moderately  </w:t>
            </w:r>
          </w:p>
          <w:p w:rsidR="00000000" w:rsidDel="00000000" w:rsidP="00000000" w:rsidRDefault="00000000" w:rsidRPr="00000000" w14:paraId="00000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3.1567382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A little  </w:t>
            </w:r>
          </w:p>
          <w:p w:rsidR="00000000" w:rsidDel="00000000" w:rsidP="00000000" w:rsidRDefault="00000000" w:rsidRPr="00000000" w14:paraId="00000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17.564086914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Not at all  </w:t>
            </w:r>
          </w:p>
          <w:p w:rsidR="00000000" w:rsidDel="00000000" w:rsidP="00000000" w:rsidRDefault="00000000" w:rsidRPr="00000000" w14:paraId="00000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2.95104980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I have no opinion  </w:t>
            </w:r>
          </w:p>
          <w:p w:rsidR="00000000" w:rsidDel="00000000" w:rsidP="00000000" w:rsidRDefault="00000000" w:rsidRPr="00000000" w14:paraId="00000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23.574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 I don't know  </w:t>
            </w:r>
          </w:p>
          <w:p w:rsidR="00000000" w:rsidDel="00000000" w:rsidP="00000000" w:rsidRDefault="00000000" w:rsidRPr="00000000" w14:paraId="00000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2.745971679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Refuse (Do not read) </w:t>
            </w:r>
          </w:p>
        </w:tc>
      </w:tr>
      <w:tr>
        <w:trPr>
          <w:cantSplit w:val="0"/>
          <w:trHeight w:val="1773.60015869140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6042022705" w:lineRule="auto"/>
              <w:ind w:left="121.08474731445312" w:right="378.269042968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8. In general, how much do you  trust television for health  </w:t>
            </w:r>
          </w:p>
          <w:p w:rsidR="00000000" w:rsidDel="00000000" w:rsidP="00000000" w:rsidRDefault="00000000" w:rsidRPr="00000000" w14:paraId="000004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65673828125" w:line="240" w:lineRule="auto"/>
              <w:ind w:left="464.6617126464844"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information?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388793945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A lot  </w:t>
            </w:r>
          </w:p>
          <w:p w:rsidR="00000000" w:rsidDel="00000000" w:rsidP="00000000" w:rsidRDefault="00000000" w:rsidRPr="00000000" w14:paraId="00000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4.382324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Moderately  </w:t>
            </w:r>
          </w:p>
          <w:p w:rsidR="00000000" w:rsidDel="00000000" w:rsidP="00000000" w:rsidRDefault="00000000" w:rsidRPr="00000000" w14:paraId="000004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23.14086914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A little  </w:t>
            </w:r>
          </w:p>
          <w:p w:rsidR="00000000" w:rsidDel="00000000" w:rsidP="00000000" w:rsidRDefault="00000000" w:rsidRPr="00000000" w14:paraId="00000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5732421875" w:line="240" w:lineRule="auto"/>
              <w:ind w:left="117.54882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Not at all  </w:t>
            </w:r>
          </w:p>
          <w:p w:rsidR="00000000" w:rsidDel="00000000" w:rsidP="00000000" w:rsidRDefault="00000000" w:rsidRPr="00000000" w14:paraId="000004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2.935791015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I have no opinion  </w:t>
            </w:r>
          </w:p>
          <w:p w:rsidR="00000000" w:rsidDel="00000000" w:rsidP="00000000" w:rsidRDefault="00000000" w:rsidRPr="00000000" w14:paraId="000004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23.558959960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 I don't know  </w:t>
            </w:r>
          </w:p>
          <w:p w:rsidR="00000000" w:rsidDel="00000000" w:rsidP="00000000" w:rsidRDefault="00000000" w:rsidRPr="00000000" w14:paraId="000004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93994140625" w:line="240" w:lineRule="auto"/>
              <w:ind w:left="122.73132324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Refuse (Do not read) </w:t>
            </w:r>
          </w:p>
        </w:tc>
      </w:tr>
    </w:tbl>
    <w:p w:rsidR="00000000" w:rsidDel="00000000" w:rsidP="00000000" w:rsidRDefault="00000000" w:rsidRPr="00000000" w14:paraId="000004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52  </w:t>
      </w:r>
    </w:p>
    <w:p w:rsidR="00000000" w:rsidDel="00000000" w:rsidP="00000000" w:rsidRDefault="00000000" w:rsidRPr="00000000" w14:paraId="000004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11"/>
        <w:tblW w:w="8460.010375976562" w:type="dxa"/>
        <w:jc w:val="left"/>
        <w:tblInd w:w="1022.400131225585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16.009521484375"/>
        <w:gridCol w:w="5244.0008544921875"/>
        <w:tblGridChange w:id="0">
          <w:tblGrid>
            <w:gridCol w:w="3216.009521484375"/>
            <w:gridCol w:w="5244.0008544921875"/>
          </w:tblGrid>
        </w:tblGridChange>
      </w:tblGrid>
      <w:tr>
        <w:trPr>
          <w:cantSplit w:val="0"/>
          <w:trHeight w:val="261.600341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20.734708786010742"/>
                <w:szCs w:val="20.734708786010742"/>
                <w:highlight w:val="black"/>
                <w:u w:val="none"/>
                <w:vertAlign w:val="baseline"/>
              </w:rPr>
            </w:pPr>
            <w:r w:rsidDel="00000000" w:rsidR="00000000" w:rsidRPr="00000000">
              <w:rPr>
                <w:rFonts w:ascii="Arial" w:cs="Arial" w:eastAsia="Arial" w:hAnsi="Arial"/>
                <w:b w:val="0"/>
                <w:i w:val="0"/>
                <w:smallCaps w:val="0"/>
                <w:strike w:val="0"/>
                <w:color w:val="ffffff"/>
                <w:sz w:val="20.734708786010742"/>
                <w:szCs w:val="20.734708786010742"/>
                <w:highlight w:val="black"/>
                <w:u w:val="none"/>
                <w:vertAlign w:val="baseline"/>
                <w:rtl w:val="0"/>
              </w:rPr>
              <w:t xml:space="preserve">TEXT OF THE QUESTION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20.734708786010742"/>
                <w:szCs w:val="20.734708786010742"/>
                <w:highlight w:val="black"/>
                <w:u w:val="none"/>
                <w:vertAlign w:val="baseline"/>
              </w:rPr>
            </w:pPr>
            <w:r w:rsidDel="00000000" w:rsidR="00000000" w:rsidRPr="00000000">
              <w:rPr>
                <w:rFonts w:ascii="Arial" w:cs="Arial" w:eastAsia="Arial" w:hAnsi="Arial"/>
                <w:b w:val="0"/>
                <w:i w:val="0"/>
                <w:smallCaps w:val="0"/>
                <w:strike w:val="0"/>
                <w:color w:val="ffffff"/>
                <w:sz w:val="20.734708786010742"/>
                <w:szCs w:val="20.734708786010742"/>
                <w:highlight w:val="black"/>
                <w:u w:val="none"/>
                <w:vertAlign w:val="baseline"/>
                <w:rtl w:val="0"/>
              </w:rPr>
              <w:t xml:space="preserve">RESPONSE OPTIONS </w:t>
            </w:r>
          </w:p>
        </w:tc>
      </w:tr>
      <w:tr>
        <w:trPr>
          <w:cantSplit w:val="0"/>
          <w:trHeight w:val="177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260284423828" w:lineRule="auto"/>
              <w:ind w:left="121.08474731445312" w:right="378.269042968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9. In general, how much do you  trust posters or leaflets for  </w:t>
            </w:r>
          </w:p>
          <w:p w:rsidR="00000000" w:rsidDel="00000000" w:rsidP="00000000" w:rsidRDefault="00000000" w:rsidRPr="00000000" w14:paraId="00000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849609375" w:line="240" w:lineRule="auto"/>
              <w:ind w:left="466.7353820800781"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health information?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3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A lot  </w:t>
            </w:r>
          </w:p>
          <w:p w:rsidR="00000000" w:rsidDel="00000000" w:rsidP="00000000" w:rsidRDefault="00000000" w:rsidRPr="00000000" w14:paraId="00000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4.384155273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Moderately  </w:t>
            </w:r>
          </w:p>
          <w:p w:rsidR="00000000" w:rsidDel="00000000" w:rsidP="00000000" w:rsidRDefault="00000000" w:rsidRPr="00000000" w14:paraId="000004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3.142700195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A little  </w:t>
            </w:r>
          </w:p>
          <w:p w:rsidR="00000000" w:rsidDel="00000000" w:rsidP="00000000" w:rsidRDefault="00000000" w:rsidRPr="00000000" w14:paraId="000004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17.550659179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Not at all  </w:t>
            </w:r>
          </w:p>
          <w:p w:rsidR="00000000" w:rsidDel="00000000" w:rsidP="00000000" w:rsidRDefault="00000000" w:rsidRPr="00000000" w14:paraId="00000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7578125" w:line="240" w:lineRule="auto"/>
              <w:ind w:left="122.937622070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I have no opinion  </w:t>
            </w:r>
          </w:p>
          <w:p w:rsidR="00000000" w:rsidDel="00000000" w:rsidP="00000000" w:rsidRDefault="00000000" w:rsidRPr="00000000" w14:paraId="00000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3.560791015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 I don't know  </w:t>
            </w:r>
          </w:p>
          <w:p w:rsidR="00000000" w:rsidDel="00000000" w:rsidP="00000000" w:rsidRDefault="00000000" w:rsidRPr="00000000" w14:paraId="000004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2.73315429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Refuse (Do not read) </w:t>
            </w:r>
          </w:p>
        </w:tc>
      </w:tr>
      <w:tr>
        <w:trPr>
          <w:cantSplit w:val="0"/>
          <w:trHeight w:val="17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260284423828" w:lineRule="auto"/>
              <w:ind w:left="101.60659790039062" w:right="399.99206542968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10. In general, how much do you  trust social media (e.g.,  </w:t>
            </w:r>
          </w:p>
          <w:p w:rsidR="00000000" w:rsidDel="00000000" w:rsidP="00000000" w:rsidRDefault="00000000" w:rsidRPr="00000000" w14:paraId="00000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0546875" w:line="242.97377586364746" w:lineRule="auto"/>
              <w:ind w:left="465.50201416015625" w:right="274.1485595703125"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Facebook, WhatsApp, Twitter,  Instagram) for health  </w:t>
            </w:r>
          </w:p>
          <w:p w:rsidR="00000000" w:rsidDel="00000000" w:rsidP="00000000" w:rsidRDefault="00000000" w:rsidRPr="00000000" w14:paraId="000004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595703125" w:line="240" w:lineRule="auto"/>
              <w:ind w:left="464.673461914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information?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A lot </w:t>
            </w:r>
          </w:p>
          <w:p w:rsidR="00000000" w:rsidDel="00000000" w:rsidP="00000000" w:rsidRDefault="00000000" w:rsidRPr="00000000" w14:paraId="00000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Moderately  </w:t>
            </w:r>
          </w:p>
          <w:p w:rsidR="00000000" w:rsidDel="00000000" w:rsidP="00000000" w:rsidRDefault="00000000" w:rsidRPr="00000000" w14:paraId="00000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44140625" w:line="240" w:lineRule="auto"/>
              <w:ind w:left="123.1567382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A little  </w:t>
            </w:r>
          </w:p>
          <w:p w:rsidR="00000000" w:rsidDel="00000000" w:rsidP="00000000" w:rsidRDefault="00000000" w:rsidRPr="00000000" w14:paraId="000004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17.564086914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Not at all  </w:t>
            </w:r>
          </w:p>
          <w:p w:rsidR="00000000" w:rsidDel="00000000" w:rsidP="00000000" w:rsidRDefault="00000000" w:rsidRPr="00000000" w14:paraId="000004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22.95104980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I have no opinion  </w:t>
            </w:r>
          </w:p>
          <w:p w:rsidR="00000000" w:rsidDel="00000000" w:rsidP="00000000" w:rsidRDefault="00000000" w:rsidRPr="00000000" w14:paraId="00000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3.574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 I don't know  </w:t>
            </w:r>
          </w:p>
          <w:p w:rsidR="00000000" w:rsidDel="00000000" w:rsidP="00000000" w:rsidRDefault="00000000" w:rsidRPr="00000000" w14:paraId="000004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2.745971679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Refuse (Do not read) </w:t>
            </w:r>
          </w:p>
        </w:tc>
      </w:tr>
      <w:tr>
        <w:trPr>
          <w:cantSplit w:val="0"/>
          <w:trHeight w:val="1773.59985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13080215454102" w:lineRule="auto"/>
              <w:ind w:left="130.406494140625" w:right="214.749145507812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11. In general, how much do you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trust community leaders (e.g.,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local chiefs) for health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751953125" w:line="240" w:lineRule="auto"/>
              <w:ind w:left="464.673461914062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information?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A lot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Moderately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23.15551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A little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17.562255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Not at all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2.9479980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5. I have no opinion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23.5699462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6. I don't know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5732421875" w:line="240" w:lineRule="auto"/>
              <w:ind w:left="122.741088867187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7. Refuse (Do not read) </w:t>
            </w:r>
          </w:p>
        </w:tc>
      </w:tr>
      <w:tr>
        <w:trPr>
          <w:cantSplit w:val="0"/>
          <w:trHeight w:val="177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130.406494140625" w:right="378.3923339843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12. In general, how much do you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trust religious leaders for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7275390625" w:line="240" w:lineRule="auto"/>
              <w:ind w:left="466.744995117187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health information?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A lot</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Moderately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3.15551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A little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17.562255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Not at all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2.9479980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5. I have no opinion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3.5699462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6. I don't know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22.741088867187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7. Refuse (Do not read) </w:t>
            </w:r>
          </w:p>
        </w:tc>
      </w:tr>
      <w:tr>
        <w:trPr>
          <w:cantSplit w:val="0"/>
          <w:trHeight w:val="1776.000366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454.5130920410156" w:right="123.7359619140625" w:hanging="324.1065979003906"/>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13. In general, how much do you  trust family members for health  information?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39001464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A lot  </w:t>
            </w:r>
          </w:p>
          <w:p w:rsidR="00000000" w:rsidDel="00000000" w:rsidP="00000000" w:rsidRDefault="00000000" w:rsidRPr="00000000" w14:paraId="000004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4.3835449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Moderately  </w:t>
            </w:r>
          </w:p>
          <w:p w:rsidR="00000000" w:rsidDel="00000000" w:rsidP="00000000" w:rsidRDefault="00000000" w:rsidRPr="00000000" w14:paraId="000004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3.142089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A little  </w:t>
            </w:r>
          </w:p>
          <w:p w:rsidR="00000000" w:rsidDel="00000000" w:rsidP="00000000" w:rsidRDefault="00000000" w:rsidRPr="00000000" w14:paraId="000004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17.55004882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Not at all  </w:t>
            </w:r>
          </w:p>
          <w:p w:rsidR="00000000" w:rsidDel="00000000" w:rsidP="00000000" w:rsidRDefault="00000000" w:rsidRPr="00000000" w14:paraId="000004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49267578125" w:line="240" w:lineRule="auto"/>
              <w:ind w:left="122.9370117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I have no opinion  </w:t>
            </w:r>
          </w:p>
          <w:p w:rsidR="00000000" w:rsidDel="00000000" w:rsidP="00000000" w:rsidRDefault="00000000" w:rsidRPr="00000000" w14:paraId="000004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63427734375" w:line="240" w:lineRule="auto"/>
              <w:ind w:left="123.560180664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 I don't know  </w:t>
            </w:r>
          </w:p>
          <w:p w:rsidR="00000000" w:rsidDel="00000000" w:rsidP="00000000" w:rsidRDefault="00000000" w:rsidRPr="00000000" w14:paraId="000004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2.732543945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Refuse (Do not read) </w:t>
            </w:r>
          </w:p>
        </w:tc>
      </w:tr>
      <w:tr>
        <w:trPr>
          <w:cantSplit w:val="0"/>
          <w:trHeight w:val="1778.39996337890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28728485107422" w:lineRule="auto"/>
              <w:ind w:left="130.406494140625" w:right="318.3923339843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13b. In general, how much do you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trust friends for health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745849609375" w:line="240" w:lineRule="auto"/>
              <w:ind w:left="464.673461914062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information?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A lot</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8422851562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Moderately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123.15551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A little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93994140625" w:line="240" w:lineRule="auto"/>
              <w:ind w:left="117.562255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Not at all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84228515625" w:line="240" w:lineRule="auto"/>
              <w:ind w:left="122.9479980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5. I have no opinion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3.5699462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6. I don't know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2.741088867187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7. Refuse (Do not read) </w:t>
            </w:r>
          </w:p>
        </w:tc>
      </w:tr>
    </w:tbl>
    <w:p w:rsidR="00000000" w:rsidDel="00000000" w:rsidP="00000000" w:rsidRDefault="00000000" w:rsidRPr="00000000" w14:paraId="000004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53  </w:t>
      </w:r>
    </w:p>
    <w:p w:rsidR="00000000" w:rsidDel="00000000" w:rsidP="00000000" w:rsidRDefault="00000000" w:rsidRPr="00000000" w14:paraId="00000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12"/>
        <w:tblW w:w="8460.010375976562" w:type="dxa"/>
        <w:jc w:val="left"/>
        <w:tblInd w:w="1022.400131225585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16.009521484375"/>
        <w:gridCol w:w="5244.0008544921875"/>
        <w:tblGridChange w:id="0">
          <w:tblGrid>
            <w:gridCol w:w="3216.009521484375"/>
            <w:gridCol w:w="5244.0008544921875"/>
          </w:tblGrid>
        </w:tblGridChange>
      </w:tblGrid>
      <w:tr>
        <w:trPr>
          <w:cantSplit w:val="0"/>
          <w:trHeight w:val="261.600341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20.734708786010742"/>
                <w:szCs w:val="20.734708786010742"/>
                <w:highlight w:val="black"/>
                <w:u w:val="none"/>
                <w:vertAlign w:val="baseline"/>
              </w:rPr>
            </w:pPr>
            <w:r w:rsidDel="00000000" w:rsidR="00000000" w:rsidRPr="00000000">
              <w:rPr>
                <w:rFonts w:ascii="Arial" w:cs="Arial" w:eastAsia="Arial" w:hAnsi="Arial"/>
                <w:b w:val="0"/>
                <w:i w:val="0"/>
                <w:smallCaps w:val="0"/>
                <w:strike w:val="0"/>
                <w:color w:val="ffffff"/>
                <w:sz w:val="20.734708786010742"/>
                <w:szCs w:val="20.734708786010742"/>
                <w:highlight w:val="black"/>
                <w:u w:val="none"/>
                <w:vertAlign w:val="baseline"/>
                <w:rtl w:val="0"/>
              </w:rPr>
              <w:t xml:space="preserve">TEXT OF THE QUESTION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20.734708786010742"/>
                <w:szCs w:val="20.734708786010742"/>
                <w:highlight w:val="black"/>
                <w:u w:val="none"/>
                <w:vertAlign w:val="baseline"/>
              </w:rPr>
            </w:pPr>
            <w:r w:rsidDel="00000000" w:rsidR="00000000" w:rsidRPr="00000000">
              <w:rPr>
                <w:rFonts w:ascii="Arial" w:cs="Arial" w:eastAsia="Arial" w:hAnsi="Arial"/>
                <w:b w:val="0"/>
                <w:i w:val="0"/>
                <w:smallCaps w:val="0"/>
                <w:strike w:val="0"/>
                <w:color w:val="ffffff"/>
                <w:sz w:val="20.734708786010742"/>
                <w:szCs w:val="20.734708786010742"/>
                <w:highlight w:val="black"/>
                <w:u w:val="none"/>
                <w:vertAlign w:val="baseline"/>
                <w:rtl w:val="0"/>
              </w:rPr>
              <w:t xml:space="preserve">RESPONSE OPTIONS </w:t>
            </w:r>
          </w:p>
        </w:tc>
      </w:tr>
      <w:tr>
        <w:trPr>
          <w:cantSplit w:val="0"/>
          <w:trHeight w:val="177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260284423828" w:lineRule="auto"/>
              <w:ind w:left="130.406494140625" w:right="337.4783325195312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13c. In general, how much do you  trust school for health  </w:t>
            </w:r>
          </w:p>
          <w:p w:rsidR="00000000" w:rsidDel="00000000" w:rsidP="00000000" w:rsidRDefault="00000000" w:rsidRPr="00000000" w14:paraId="000004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849609375" w:line="240" w:lineRule="auto"/>
              <w:ind w:left="464.6606445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information?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38757324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A lot  </w:t>
            </w:r>
          </w:p>
          <w:p w:rsidR="00000000" w:rsidDel="00000000" w:rsidP="00000000" w:rsidRDefault="00000000" w:rsidRPr="00000000" w14:paraId="000004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4.381103515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Moderately  </w:t>
            </w:r>
          </w:p>
          <w:p w:rsidR="00000000" w:rsidDel="00000000" w:rsidP="00000000" w:rsidRDefault="00000000" w:rsidRPr="00000000" w14:paraId="000004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3.13964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A little  </w:t>
            </w:r>
          </w:p>
          <w:p w:rsidR="00000000" w:rsidDel="00000000" w:rsidP="00000000" w:rsidRDefault="00000000" w:rsidRPr="00000000" w14:paraId="000004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17.5476074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Not at all  </w:t>
            </w:r>
          </w:p>
          <w:p w:rsidR="00000000" w:rsidDel="00000000" w:rsidP="00000000" w:rsidRDefault="00000000" w:rsidRPr="00000000" w14:paraId="000004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7578125" w:line="240" w:lineRule="auto"/>
              <w:ind w:left="122.934570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I have no opinion  </w:t>
            </w:r>
          </w:p>
          <w:p w:rsidR="00000000" w:rsidDel="00000000" w:rsidP="00000000" w:rsidRDefault="00000000" w:rsidRPr="00000000" w14:paraId="000004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3.5577392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 I don't know  </w:t>
            </w:r>
          </w:p>
          <w:p w:rsidR="00000000" w:rsidDel="00000000" w:rsidP="00000000" w:rsidRDefault="00000000" w:rsidRPr="00000000" w14:paraId="000004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2.73010253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Refuse (Do not read) </w:t>
            </w:r>
          </w:p>
        </w:tc>
      </w:tr>
      <w:tr>
        <w:trPr>
          <w:cantSplit w:val="0"/>
          <w:trHeight w:val="17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649414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13d. how much do you trust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461.358947753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“sidewalk radio” (word of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44140625" w:line="240" w:lineRule="auto"/>
              <w:ind w:left="0" w:right="234.72198486328125" w:firstLine="0"/>
              <w:jc w:val="righ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mouth) for health information?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A lot</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Moderately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44140625" w:line="240" w:lineRule="auto"/>
              <w:ind w:left="123.15551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A little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17.562255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Not at all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7578125" w:line="240" w:lineRule="auto"/>
              <w:ind w:left="122.9479980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5. I have no opinion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3.5699462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6. I don't know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2.741088867187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7. Refuse (Do not read) </w:t>
            </w:r>
          </w:p>
        </w:tc>
      </w:tr>
      <w:tr>
        <w:trPr>
          <w:cantSplit w:val="0"/>
          <w:trHeight w:val="1773.59985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77586364746" w:lineRule="auto"/>
              <w:ind w:left="130.406494140625" w:right="356.6177368164062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13e. In general, how much do you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trust health facilities (clinics,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7177734375" w:line="240" w:lineRule="auto"/>
              <w:ind w:left="0" w:right="0"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health centers, hospitals) for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466.744995117187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health information?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A lot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Moderately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23.15551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A little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17.562255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Not at all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2.9479980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5. I have no opinion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23.5699462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6. I don't know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5732421875" w:line="240" w:lineRule="auto"/>
              <w:ind w:left="122.741088867187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7. Refuse (Do not read) </w:t>
            </w:r>
          </w:p>
        </w:tc>
      </w:tr>
      <w:tr>
        <w:trPr>
          <w:cantSplit w:val="0"/>
          <w:trHeight w:val="177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33273315429688" w:lineRule="auto"/>
              <w:ind w:left="129.64157104492188" w:right="181.3519287109375" w:firstLine="0"/>
              <w:jc w:val="center"/>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13f. In general, </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how much do you trust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SMS (message from mobile  </w:t>
            </w:r>
          </w:p>
          <w:p w:rsidR="00000000" w:rsidDel="00000000" w:rsidP="00000000" w:rsidRDefault="00000000" w:rsidRPr="00000000" w14:paraId="000004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91064453125" w:line="240" w:lineRule="auto"/>
              <w:ind w:left="466.069946289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phone networks) for health  </w:t>
            </w:r>
          </w:p>
          <w:p w:rsidR="00000000" w:rsidDel="00000000" w:rsidP="00000000" w:rsidRDefault="00000000" w:rsidRPr="00000000" w14:paraId="000004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3310546875" w:line="240" w:lineRule="auto"/>
              <w:ind w:left="464.08843994140625" w:right="0" w:firstLine="0"/>
              <w:jc w:val="left"/>
              <w:rPr>
                <w:rFonts w:ascii="Arial" w:cs="Arial" w:eastAsia="Arial" w:hAnsi="Arial"/>
                <w:b w:val="0"/>
                <w:i w:val="0"/>
                <w:smallCaps w:val="0"/>
                <w:strike w:val="0"/>
                <w:color w:val="000000"/>
                <w:sz w:val="18.7069034576416"/>
                <w:szCs w:val="18.7069034576416"/>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information</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A lot </w:t>
            </w:r>
          </w:p>
          <w:p w:rsidR="00000000" w:rsidDel="00000000" w:rsidP="00000000" w:rsidRDefault="00000000" w:rsidRPr="00000000" w14:paraId="000004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Moderately  </w:t>
            </w:r>
          </w:p>
          <w:p w:rsidR="00000000" w:rsidDel="00000000" w:rsidP="00000000" w:rsidRDefault="00000000" w:rsidRPr="00000000" w14:paraId="000004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3.1567382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A little  </w:t>
            </w:r>
          </w:p>
          <w:p w:rsidR="00000000" w:rsidDel="00000000" w:rsidP="00000000" w:rsidRDefault="00000000" w:rsidRPr="00000000" w14:paraId="000004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17.564086914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Not at all  </w:t>
            </w:r>
          </w:p>
          <w:p w:rsidR="00000000" w:rsidDel="00000000" w:rsidP="00000000" w:rsidRDefault="00000000" w:rsidRPr="00000000" w14:paraId="000004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0244140625" w:line="240" w:lineRule="auto"/>
              <w:ind w:left="122.95104980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I have no opinion  </w:t>
            </w:r>
          </w:p>
          <w:p w:rsidR="00000000" w:rsidDel="00000000" w:rsidP="00000000" w:rsidRDefault="00000000" w:rsidRPr="00000000" w14:paraId="000004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3.574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 I don't know  </w:t>
            </w:r>
          </w:p>
          <w:p w:rsidR="00000000" w:rsidDel="00000000" w:rsidP="00000000" w:rsidRDefault="00000000" w:rsidRPr="00000000" w14:paraId="000004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22.745971679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Refuse (Do not read)) </w:t>
            </w:r>
          </w:p>
        </w:tc>
      </w:tr>
      <w:tr>
        <w:trPr>
          <w:cantSplit w:val="0"/>
          <w:trHeight w:val="280.80017089843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4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09213256835938" w:right="0" w:firstLine="0"/>
              <w:jc w:val="left"/>
              <w:rPr>
                <w:rFonts w:ascii="Arial" w:cs="Arial" w:eastAsia="Arial" w:hAnsi="Arial"/>
                <w:b w:val="0"/>
                <w:i w:val="0"/>
                <w:smallCaps w:val="0"/>
                <w:strike w:val="0"/>
                <w:color w:val="000000"/>
                <w:sz w:val="20.734708786010742"/>
                <w:szCs w:val="20.734708786010742"/>
                <w:u w:val="none"/>
                <w:shd w:fill="e7e6e6"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e7e6e6" w:val="clear"/>
                <w:vertAlign w:val="baseline"/>
                <w:rtl w:val="0"/>
              </w:rPr>
              <w:t xml:space="preserve">MAIN HEALTH CONCERNS IN THE COMMUNITY </w:t>
            </w:r>
          </w:p>
        </w:tc>
      </w:tr>
      <w:tr>
        <w:trPr>
          <w:cantSplit w:val="0"/>
          <w:trHeight w:val="3796.80023193359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130.406494140625" w:right="150.27465820312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14. What do you think are the most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common diseases in your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7177734375" w:line="240" w:lineRule="auto"/>
              <w:ind w:left="460.3233337402344"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4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130.4058837890625" w:right="694.0380859375" w:hanging="9.321899414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Read all answer choices. Check all the answers listed.</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Ebola virus disease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717773437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COVID-19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0244140625" w:line="240" w:lineRule="auto"/>
              <w:ind w:left="123.15551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Malaria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17.562255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Tuberculosis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22.9479980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5. VIH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63427734375" w:line="240" w:lineRule="auto"/>
              <w:ind w:left="123.5699462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6. STD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93994140625" w:line="240" w:lineRule="auto"/>
              <w:ind w:left="122.741088867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7. Cholera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1.0839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8. Measles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84228515625" w:line="240" w:lineRule="auto"/>
              <w:ind w:left="121.0839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9. Typhoid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939941406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10. Influenza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11. Acute respiratory tract infection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231933593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12. Diarrhea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939941406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13. Other (specify): _____________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93994140625" w:line="240" w:lineRule="auto"/>
              <w:ind w:left="130.405883789062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14. Refuse (Do not read) </w:t>
            </w:r>
          </w:p>
        </w:tc>
      </w:tr>
      <w:tr>
        <w:trPr>
          <w:cantSplit w:val="0"/>
          <w:trHeight w:val="278.39996337890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4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09213256835938" w:right="0" w:firstLine="0"/>
              <w:jc w:val="left"/>
              <w:rPr>
                <w:rFonts w:ascii="Arial" w:cs="Arial" w:eastAsia="Arial" w:hAnsi="Arial"/>
                <w:b w:val="0"/>
                <w:i w:val="0"/>
                <w:smallCaps w:val="0"/>
                <w:strike w:val="0"/>
                <w:color w:val="000000"/>
                <w:sz w:val="20.734708786010742"/>
                <w:szCs w:val="20.734708786010742"/>
                <w:u w:val="none"/>
                <w:shd w:fill="e7e6e6"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e7e6e6" w:val="clear"/>
                <w:vertAlign w:val="baseline"/>
                <w:rtl w:val="0"/>
              </w:rPr>
              <w:t xml:space="preserve">KNOWLEDGE AND CONCERNS ABOUT EBOLA VIRUS DISEASE (EVD) </w:t>
            </w:r>
          </w:p>
        </w:tc>
      </w:tr>
    </w:tbl>
    <w:p w:rsidR="00000000" w:rsidDel="00000000" w:rsidP="00000000" w:rsidRDefault="00000000" w:rsidRPr="00000000" w14:paraId="000004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54  </w:t>
      </w:r>
    </w:p>
    <w:p w:rsidR="00000000" w:rsidDel="00000000" w:rsidP="00000000" w:rsidRDefault="00000000" w:rsidRPr="00000000" w14:paraId="000004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13"/>
        <w:tblW w:w="8460.010375976562" w:type="dxa"/>
        <w:jc w:val="left"/>
        <w:tblInd w:w="1022.400131225585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16.009521484375"/>
        <w:gridCol w:w="5244.0008544921875"/>
        <w:tblGridChange w:id="0">
          <w:tblGrid>
            <w:gridCol w:w="3216.009521484375"/>
            <w:gridCol w:w="5244.0008544921875"/>
          </w:tblGrid>
        </w:tblGridChange>
      </w:tblGrid>
      <w:tr>
        <w:trPr>
          <w:cantSplit w:val="0"/>
          <w:trHeight w:val="261.600341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20.734708786010742"/>
                <w:szCs w:val="20.734708786010742"/>
                <w:highlight w:val="black"/>
                <w:u w:val="none"/>
                <w:vertAlign w:val="baseline"/>
              </w:rPr>
            </w:pPr>
            <w:r w:rsidDel="00000000" w:rsidR="00000000" w:rsidRPr="00000000">
              <w:rPr>
                <w:rFonts w:ascii="Arial" w:cs="Arial" w:eastAsia="Arial" w:hAnsi="Arial"/>
                <w:b w:val="0"/>
                <w:i w:val="0"/>
                <w:smallCaps w:val="0"/>
                <w:strike w:val="0"/>
                <w:color w:val="ffffff"/>
                <w:sz w:val="20.734708786010742"/>
                <w:szCs w:val="20.734708786010742"/>
                <w:highlight w:val="black"/>
                <w:u w:val="none"/>
                <w:vertAlign w:val="baseline"/>
                <w:rtl w:val="0"/>
              </w:rPr>
              <w:t xml:space="preserve">TEXT OF THE QUESTION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20.734708786010742"/>
                <w:szCs w:val="20.734708786010742"/>
                <w:highlight w:val="black"/>
                <w:u w:val="none"/>
                <w:vertAlign w:val="baseline"/>
              </w:rPr>
            </w:pPr>
            <w:r w:rsidDel="00000000" w:rsidR="00000000" w:rsidRPr="00000000">
              <w:rPr>
                <w:rFonts w:ascii="Arial" w:cs="Arial" w:eastAsia="Arial" w:hAnsi="Arial"/>
                <w:b w:val="0"/>
                <w:i w:val="0"/>
                <w:smallCaps w:val="0"/>
                <w:strike w:val="0"/>
                <w:color w:val="ffffff"/>
                <w:sz w:val="20.734708786010742"/>
                <w:szCs w:val="20.734708786010742"/>
                <w:highlight w:val="black"/>
                <w:u w:val="none"/>
                <w:vertAlign w:val="baseline"/>
                <w:rtl w:val="0"/>
              </w:rPr>
              <w:t xml:space="preserve">RESPONSE OPTIONS </w:t>
            </w:r>
          </w:p>
        </w:tc>
      </w:tr>
      <w:tr>
        <w:trPr>
          <w:cantSplit w:val="0"/>
          <w:trHeight w:val="3292.800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260284423828" w:lineRule="auto"/>
              <w:ind w:left="130.406494140625" w:right="354.0039062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15. Have you ever heard of Ebola  Virus Disease (EVD)? </w:t>
            </w:r>
          </w:p>
        </w:tc>
        <w:tc>
          <w:tcPr>
            <w:shd w:fill="auto" w:val="clear"/>
            <w:tcMar>
              <w:top w:w="100.0" w:type="dxa"/>
              <w:left w:w="100.0" w:type="dxa"/>
              <w:bottom w:w="100.0" w:type="dxa"/>
              <w:right w:w="100.0" w:type="dxa"/>
            </w:tcMar>
            <w:vAlign w:val="top"/>
          </w:tcPr>
          <w:p w:rsidR="00000000" w:rsidDel="00000000" w:rsidP="00000000" w:rsidRDefault="00000000" w:rsidRPr="00000000" w14:paraId="000004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3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Yes  </w:t>
            </w:r>
          </w:p>
          <w:p w:rsidR="00000000" w:rsidDel="00000000" w:rsidP="00000000" w:rsidRDefault="00000000" w:rsidRPr="00000000" w14:paraId="000004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2.97234535217285" w:lineRule="auto"/>
              <w:ind w:left="450.8837890625" w:right="653.7908935546875" w:hanging="326.499633789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No  read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script below to the respondent, then  proceed to Q.43 </w:t>
            </w:r>
          </w:p>
          <w:p w:rsidR="00000000" w:rsidDel="00000000" w:rsidP="00000000" w:rsidRDefault="00000000" w:rsidRPr="00000000" w14:paraId="00000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849609375" w:line="243.55141639709473" w:lineRule="auto"/>
              <w:ind w:left="112.490234375" w:right="101.9403076171875" w:firstLine="6.7260742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Script: The signs and symptoms of Ebola Virus Disease (EVD)  are similar to those of other diseases, and usually include  fever, headache or body aches, vomiting, and diarrhea. After  several days, symptoms may include bleeding gums or other  hemorrhaging. People most at risk of EVD are those who have  been close to other people who are sick or have died from  EVD or an unknown cause. [Also include any relevant  updates regarding the EVD outbreak in the community.]  proceed to Q.43 </w:t>
            </w:r>
          </w:p>
          <w:p w:rsidR="00000000" w:rsidDel="00000000" w:rsidP="00000000" w:rsidRDefault="00000000" w:rsidRPr="00000000" w14:paraId="000004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80078125" w:line="240" w:lineRule="auto"/>
              <w:ind w:left="123.16101074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Refuse (Do not read) </w:t>
            </w:r>
          </w:p>
        </w:tc>
      </w:tr>
      <w:tr>
        <w:trPr>
          <w:cantSplit w:val="0"/>
          <w:trHeight w:val="1272.00012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260284423828" w:lineRule="auto"/>
              <w:ind w:left="468.5993957519531" w:right="464.5941162109375" w:hanging="338.1929016113281"/>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16. What have you heard about  EVD? </w:t>
            </w:r>
          </w:p>
        </w:tc>
        <w:tc>
          <w:tcPr>
            <w:shd w:fill="auto" w:val="clear"/>
            <w:tcMar>
              <w:top w:w="100.0" w:type="dxa"/>
              <w:left w:w="100.0" w:type="dxa"/>
              <w:bottom w:w="100.0" w:type="dxa"/>
              <w:right w:w="100.0" w:type="dxa"/>
            </w:tcMar>
            <w:vAlign w:val="top"/>
          </w:tcPr>
          <w:p w:rsidR="00000000" w:rsidDel="00000000" w:rsidP="00000000" w:rsidRDefault="00000000" w:rsidRPr="00000000" w14:paraId="00000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3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(Free  </w:t>
            </w:r>
          </w:p>
          <w:p w:rsidR="00000000" w:rsidDel="00000000" w:rsidP="00000000" w:rsidRDefault="00000000" w:rsidRPr="00000000" w14:paraId="00000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5.2877426147461" w:lineRule="auto"/>
              <w:ind w:left="450.870361328125" w:right="155.892333984375" w:firstLine="11.705932617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text) :__________________________________________ __  </w:t>
            </w:r>
          </w:p>
          <w:p w:rsidR="00000000" w:rsidDel="00000000" w:rsidP="00000000" w:rsidRDefault="00000000" w:rsidRPr="00000000" w14:paraId="00000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71533203125" w:line="240" w:lineRule="auto"/>
              <w:ind w:left="124.384155273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I don't know  </w:t>
            </w:r>
          </w:p>
          <w:p w:rsidR="00000000" w:rsidDel="00000000" w:rsidP="00000000" w:rsidRDefault="00000000" w:rsidRPr="00000000" w14:paraId="000004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3.142700195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Refuse (Do not read) </w:t>
            </w:r>
          </w:p>
        </w:tc>
      </w:tr>
      <w:tr>
        <w:trPr>
          <w:cantSplit w:val="0"/>
          <w:trHeight w:val="2786.400146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28728485107422" w:lineRule="auto"/>
              <w:ind w:left="460.5303955078125" w:right="359.3060302734375" w:hanging="330.1239013671875"/>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17. From whom did you last hear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about EVD? </w:t>
            </w:r>
          </w:p>
        </w:tc>
        <w:tc>
          <w:tcPr>
            <w:shd w:fill="auto" w:val="clear"/>
            <w:tcMar>
              <w:top w:w="100.0" w:type="dxa"/>
              <w:left w:w="100.0" w:type="dxa"/>
              <w:bottom w:w="100.0" w:type="dxa"/>
              <w:right w:w="100.0" w:type="dxa"/>
            </w:tcMar>
            <w:vAlign w:val="top"/>
          </w:tcPr>
          <w:p w:rsidR="00000000" w:rsidDel="00000000" w:rsidP="00000000" w:rsidRDefault="00000000" w:rsidRPr="00000000" w14:paraId="00000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28728485107422" w:lineRule="auto"/>
              <w:ind w:left="130.4058837890625" w:right="898.04931640625" w:hanging="9.321899414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Read all answer choices. Check all the answers listed.</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Public announcements (megaphone or crier)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786132812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Community leader</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3.15551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Community health volunteer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17.562255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Health worker</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22.9479980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5. Traditional healer / lay health practitioner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3.5699462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6. Religious leader: church / mosque / other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2.741088867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7. Personal network: relatives / friends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49267578125" w:line="240" w:lineRule="auto"/>
              <w:ind w:left="121.0839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8. I don't know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1.0839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9. Other (specify): _____________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30.405883789062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10. Refuse (Do not read) </w:t>
            </w:r>
          </w:p>
        </w:tc>
      </w:tr>
    </w:tbl>
    <w:p w:rsidR="00000000" w:rsidDel="00000000" w:rsidP="00000000" w:rsidRDefault="00000000" w:rsidRPr="00000000" w14:paraId="000004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55  </w:t>
      </w:r>
    </w:p>
    <w:p w:rsidR="00000000" w:rsidDel="00000000" w:rsidP="00000000" w:rsidRDefault="00000000" w:rsidRPr="00000000" w14:paraId="000004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14"/>
        <w:tblW w:w="8460.010375976562" w:type="dxa"/>
        <w:jc w:val="left"/>
        <w:tblInd w:w="1022.400131225585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16.009521484375"/>
        <w:gridCol w:w="5244.0008544921875"/>
        <w:tblGridChange w:id="0">
          <w:tblGrid>
            <w:gridCol w:w="3216.009521484375"/>
            <w:gridCol w:w="5244.0008544921875"/>
          </w:tblGrid>
        </w:tblGridChange>
      </w:tblGrid>
      <w:tr>
        <w:trPr>
          <w:cantSplit w:val="0"/>
          <w:trHeight w:val="261.600341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20.734708786010742"/>
                <w:szCs w:val="20.734708786010742"/>
                <w:highlight w:val="black"/>
                <w:u w:val="none"/>
                <w:vertAlign w:val="baseline"/>
              </w:rPr>
            </w:pPr>
            <w:r w:rsidDel="00000000" w:rsidR="00000000" w:rsidRPr="00000000">
              <w:rPr>
                <w:rFonts w:ascii="Arial" w:cs="Arial" w:eastAsia="Arial" w:hAnsi="Arial"/>
                <w:b w:val="0"/>
                <w:i w:val="0"/>
                <w:smallCaps w:val="0"/>
                <w:strike w:val="0"/>
                <w:color w:val="ffffff"/>
                <w:sz w:val="20.734708786010742"/>
                <w:szCs w:val="20.734708786010742"/>
                <w:highlight w:val="black"/>
                <w:u w:val="none"/>
                <w:vertAlign w:val="baseline"/>
                <w:rtl w:val="0"/>
              </w:rPr>
              <w:t xml:space="preserve">TEXT OF THE QUESTION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20.734708786010742"/>
                <w:szCs w:val="20.734708786010742"/>
                <w:highlight w:val="black"/>
                <w:u w:val="none"/>
                <w:vertAlign w:val="baseline"/>
              </w:rPr>
            </w:pPr>
            <w:r w:rsidDel="00000000" w:rsidR="00000000" w:rsidRPr="00000000">
              <w:rPr>
                <w:rFonts w:ascii="Arial" w:cs="Arial" w:eastAsia="Arial" w:hAnsi="Arial"/>
                <w:b w:val="0"/>
                <w:i w:val="0"/>
                <w:smallCaps w:val="0"/>
                <w:strike w:val="0"/>
                <w:color w:val="ffffff"/>
                <w:sz w:val="20.734708786010742"/>
                <w:szCs w:val="20.734708786010742"/>
                <w:highlight w:val="black"/>
                <w:u w:val="none"/>
                <w:vertAlign w:val="baseline"/>
                <w:rtl w:val="0"/>
              </w:rPr>
              <w:t xml:space="preserve">RESPONSE OPTIONS </w:t>
            </w:r>
          </w:p>
        </w:tc>
      </w:tr>
      <w:tr>
        <w:trPr>
          <w:cantSplit w:val="0"/>
          <w:trHeight w:val="5815.200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77586364746" w:lineRule="auto"/>
              <w:ind w:left="130.406494140625" w:right="292.1267700195312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18. From what source did you last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see, hear or read something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0546875" w:line="240" w:lineRule="auto"/>
              <w:ind w:left="460.530395507812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about EVD ? </w:t>
            </w:r>
          </w:p>
        </w:tc>
        <w:tc>
          <w:tcPr>
            <w:shd w:fill="auto" w:val="clear"/>
            <w:tcMar>
              <w:top w:w="100.0" w:type="dxa"/>
              <w:left w:w="100.0" w:type="dxa"/>
              <w:bottom w:w="100.0" w:type="dxa"/>
              <w:right w:w="100.0" w:type="dxa"/>
            </w:tcMar>
            <w:vAlign w:val="top"/>
          </w:tcPr>
          <w:p w:rsidR="00000000" w:rsidDel="00000000" w:rsidP="00000000" w:rsidRDefault="00000000" w:rsidRPr="00000000" w14:paraId="000004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77586364746" w:lineRule="auto"/>
              <w:ind w:left="130.4058837890625" w:right="898.04931640625" w:hanging="9.321899414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Read all answer choices. Check all the answers listed.</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Health worker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054687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Community health volunteer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3.15551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Traditional healer / lay health practitioner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17.562255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Radio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2.9479980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5. Television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3.5699462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6. Online or print news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2.741088867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7. Posters or leaflets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1.0839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8. Facebook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44140625" w:line="240" w:lineRule="auto"/>
              <w:ind w:left="121.0839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9. WhatsApp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10. Twitter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11. Instagram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12. Websites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13. SMS [Message from operators]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75781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14. Community Leader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6598663330078" w:lineRule="auto"/>
              <w:ind w:left="130.4058837890625" w:right="644.2828369140625"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15. Place of prayer [worship, mass, religious leaders]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16. Family and friends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5617675781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17. At school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18. Health Facility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19. Word of Mouth [Sidewalk Radio]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20. Other (specify): _____________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21. None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4.39819335937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22. Refuse </w:t>
            </w:r>
          </w:p>
        </w:tc>
      </w:tr>
      <w:tr>
        <w:trPr>
          <w:cantSplit w:val="0"/>
          <w:trHeight w:val="10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130.406494140625" w:right="220.2435302734375" w:firstLine="0"/>
              <w:jc w:val="center"/>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19. Do you think the EVD epidemic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in your community is real? </w:t>
            </w:r>
          </w:p>
        </w:tc>
        <w:tc>
          <w:tcPr>
            <w:shd w:fill="auto" w:val="clear"/>
            <w:tcMar>
              <w:top w:w="100.0" w:type="dxa"/>
              <w:left w:w="100.0" w:type="dxa"/>
              <w:bottom w:w="100.0" w:type="dxa"/>
              <w:right w:w="100.0" w:type="dxa"/>
            </w:tcMar>
            <w:vAlign w:val="top"/>
          </w:tcPr>
          <w:p w:rsidR="00000000" w:rsidDel="00000000" w:rsidP="00000000" w:rsidRDefault="00000000" w:rsidRPr="00000000" w14:paraId="000004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Yes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w:t>
            </w:r>
            <w:r w:rsidDel="00000000" w:rsidR="00000000" w:rsidRPr="00000000">
              <w:rPr>
                <w:rFonts w:ascii="Arial" w:cs="Arial" w:eastAsia="Arial" w:hAnsi="Arial"/>
                <w:b w:val="0"/>
                <w:i w:val="0"/>
                <w:smallCaps w:val="0"/>
                <w:strike w:val="0"/>
                <w:color w:val="000000"/>
                <w:sz w:val="18.7069034576416"/>
                <w:szCs w:val="18.7069034576416"/>
                <w:highlight w:val="white"/>
                <w:u w:val="none"/>
                <w:vertAlign w:val="baseline"/>
                <w:rtl w:val="0"/>
              </w:rPr>
              <w:t xml:space="preserve">No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 go to Q.21</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3.15551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I don't know  go to Q.21</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49267578125" w:line="240" w:lineRule="auto"/>
              <w:ind w:left="117.56225585937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Refuse (Do not read) </w:t>
            </w:r>
          </w:p>
        </w:tc>
      </w:tr>
      <w:tr>
        <w:trPr>
          <w:cantSplit w:val="0"/>
          <w:trHeight w:val="3038.400268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124.39926147460938" w:right="186.548461914062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20. If you think the EVD outbreak is  real, what do you think is the  </w:t>
            </w:r>
          </w:p>
          <w:p w:rsidR="00000000" w:rsidDel="00000000" w:rsidP="00000000" w:rsidRDefault="00000000" w:rsidRPr="00000000" w14:paraId="00000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567626953125" w:line="240" w:lineRule="auto"/>
              <w:ind w:left="460.3134155273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cause of the epidemic?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124.1778564453125" w:right="334.7528076171875" w:firstLine="0.4125976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(Do not read answer choices. Check all the answers indicated by  the participant)  </w:t>
            </w:r>
          </w:p>
          <w:p w:rsidR="00000000" w:rsidDel="00000000" w:rsidP="00000000" w:rsidRDefault="00000000" w:rsidRPr="00000000" w14:paraId="000004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567626953125" w:line="244.1308879852295" w:lineRule="auto"/>
              <w:ind w:left="124.3878173828125" w:right="468.9556884765625" w:firstLine="6.00463867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A person being near an infected animal, dead or alive  2. Introduced by cases imported from outside the  community  </w:t>
            </w:r>
          </w:p>
          <w:p w:rsidR="00000000" w:rsidDel="00000000" w:rsidP="00000000" w:rsidRDefault="00000000" w:rsidRPr="00000000" w14:paraId="00000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69091796875" w:line="245.28785705566406" w:lineRule="auto"/>
              <w:ind w:left="117.55615234375" w:right="536.2347412109375" w:firstLine="5.59020996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Intentionally introduced for profit ["Ebola business"]  4. Introduced by politicians  </w:t>
            </w:r>
          </w:p>
          <w:p w:rsidR="00000000" w:rsidDel="00000000" w:rsidP="00000000" w:rsidRDefault="00000000" w:rsidRPr="00000000" w14:paraId="00000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7763671875" w:line="240" w:lineRule="auto"/>
              <w:ind w:left="122.94311523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Introduced by foreigners  </w:t>
            </w:r>
          </w:p>
          <w:p w:rsidR="00000000" w:rsidDel="00000000" w:rsidP="00000000" w:rsidRDefault="00000000" w:rsidRPr="00000000" w14:paraId="000004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3.566284179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 Witchcraft [mystical/magical source]  </w:t>
            </w:r>
          </w:p>
          <w:p w:rsidR="00000000" w:rsidDel="00000000" w:rsidP="00000000" w:rsidRDefault="00000000" w:rsidRPr="00000000" w14:paraId="000004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2.738647460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I don't know  </w:t>
            </w:r>
          </w:p>
          <w:p w:rsidR="00000000" w:rsidDel="00000000" w:rsidP="00000000" w:rsidRDefault="00000000" w:rsidRPr="00000000" w14:paraId="000004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84228515625" w:line="240" w:lineRule="auto"/>
              <w:ind w:left="121.08276367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8. Other (specify): _____________  </w:t>
            </w:r>
          </w:p>
          <w:p w:rsidR="00000000" w:rsidDel="00000000" w:rsidP="00000000" w:rsidRDefault="00000000" w:rsidRPr="00000000" w14:paraId="000004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93994140625" w:line="240" w:lineRule="auto"/>
              <w:ind w:left="121.0839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9. Refuses (Do not read) </w:t>
            </w:r>
          </w:p>
        </w:tc>
      </w:tr>
      <w:tr>
        <w:trPr>
          <w:cantSplit w:val="0"/>
          <w:trHeight w:val="1523.99993896484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57559204102" w:lineRule="auto"/>
              <w:ind w:left="121.9134521484375" w:right="555.8477783203125" w:firstLine="2.48580932617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20a. What do you think are the  causes of the spread? </w:t>
            </w:r>
          </w:p>
        </w:tc>
        <w:tc>
          <w:tcPr>
            <w:shd w:fill="auto" w:val="clear"/>
            <w:tcMar>
              <w:top w:w="100.0" w:type="dxa"/>
              <w:left w:w="100.0" w:type="dxa"/>
              <w:bottom w:w="100.0" w:type="dxa"/>
              <w:right w:w="100.0" w:type="dxa"/>
            </w:tcMar>
            <w:vAlign w:val="top"/>
          </w:tcPr>
          <w:p w:rsidR="00000000" w:rsidDel="00000000" w:rsidP="00000000" w:rsidRDefault="00000000" w:rsidRPr="00000000" w14:paraId="000004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710449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Lack of information  </w:t>
            </w:r>
          </w:p>
          <w:p w:rsidR="00000000" w:rsidDel="00000000" w:rsidP="00000000" w:rsidRDefault="00000000" w:rsidRPr="00000000" w14:paraId="000004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93994140625" w:line="242.97297477722168" w:lineRule="auto"/>
              <w:ind w:left="123.160400390625" w:right="920.8172607421875" w:firstLine="1.240844726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People taking care of people who are sick with EVD  3. Touching infected animals  </w:t>
            </w:r>
          </w:p>
          <w:p w:rsidR="00000000" w:rsidDel="00000000" w:rsidP="00000000" w:rsidRDefault="00000000" w:rsidRPr="00000000" w14:paraId="000004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758056640625" w:line="240" w:lineRule="auto"/>
              <w:ind w:left="117.568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Other (specify):  </w:t>
            </w:r>
          </w:p>
          <w:p w:rsidR="00000000" w:rsidDel="00000000" w:rsidP="00000000" w:rsidRDefault="00000000" w:rsidRPr="00000000" w14:paraId="000004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450.889892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____________________________________  </w:t>
            </w:r>
          </w:p>
          <w:p w:rsidR="00000000" w:rsidDel="00000000" w:rsidP="00000000" w:rsidRDefault="00000000" w:rsidRPr="00000000" w14:paraId="000004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2.953491210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Refuse (Do not read) </w:t>
            </w:r>
          </w:p>
        </w:tc>
      </w:tr>
    </w:tbl>
    <w:p w:rsidR="00000000" w:rsidDel="00000000" w:rsidP="00000000" w:rsidRDefault="00000000" w:rsidRPr="00000000" w14:paraId="000004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56  </w:t>
      </w:r>
    </w:p>
    <w:p w:rsidR="00000000" w:rsidDel="00000000" w:rsidP="00000000" w:rsidRDefault="00000000" w:rsidRPr="00000000" w14:paraId="000004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15"/>
        <w:tblW w:w="8460.010375976562" w:type="dxa"/>
        <w:jc w:val="left"/>
        <w:tblInd w:w="1022.400131225585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16.009521484375"/>
        <w:gridCol w:w="5244.0008544921875"/>
        <w:tblGridChange w:id="0">
          <w:tblGrid>
            <w:gridCol w:w="3216.009521484375"/>
            <w:gridCol w:w="5244.0008544921875"/>
          </w:tblGrid>
        </w:tblGridChange>
      </w:tblGrid>
      <w:tr>
        <w:trPr>
          <w:cantSplit w:val="0"/>
          <w:trHeight w:val="261.600341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20.734708786010742"/>
                <w:szCs w:val="20.734708786010742"/>
                <w:highlight w:val="black"/>
                <w:u w:val="none"/>
                <w:vertAlign w:val="baseline"/>
              </w:rPr>
            </w:pPr>
            <w:r w:rsidDel="00000000" w:rsidR="00000000" w:rsidRPr="00000000">
              <w:rPr>
                <w:rFonts w:ascii="Arial" w:cs="Arial" w:eastAsia="Arial" w:hAnsi="Arial"/>
                <w:b w:val="0"/>
                <w:i w:val="0"/>
                <w:smallCaps w:val="0"/>
                <w:strike w:val="0"/>
                <w:color w:val="ffffff"/>
                <w:sz w:val="20.734708786010742"/>
                <w:szCs w:val="20.734708786010742"/>
                <w:highlight w:val="black"/>
                <w:u w:val="none"/>
                <w:vertAlign w:val="baseline"/>
                <w:rtl w:val="0"/>
              </w:rPr>
              <w:t xml:space="preserve">TEXT OF THE QUESTION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20.734708786010742"/>
                <w:szCs w:val="20.734708786010742"/>
                <w:highlight w:val="black"/>
                <w:u w:val="none"/>
                <w:vertAlign w:val="baseline"/>
              </w:rPr>
            </w:pPr>
            <w:r w:rsidDel="00000000" w:rsidR="00000000" w:rsidRPr="00000000">
              <w:rPr>
                <w:rFonts w:ascii="Arial" w:cs="Arial" w:eastAsia="Arial" w:hAnsi="Arial"/>
                <w:b w:val="0"/>
                <w:i w:val="0"/>
                <w:smallCaps w:val="0"/>
                <w:strike w:val="0"/>
                <w:color w:val="ffffff"/>
                <w:sz w:val="20.734708786010742"/>
                <w:szCs w:val="20.734708786010742"/>
                <w:highlight w:val="black"/>
                <w:u w:val="none"/>
                <w:vertAlign w:val="baseline"/>
                <w:rtl w:val="0"/>
              </w:rPr>
              <w:t xml:space="preserve">RESPONSE OPTIONS </w:t>
            </w:r>
          </w:p>
        </w:tc>
      </w:tr>
      <w:tr>
        <w:trPr>
          <w:cantSplit w:val="0"/>
          <w:trHeight w:val="2534.40063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77586364746" w:lineRule="auto"/>
              <w:ind w:left="460.3233337402344" w:right="442.9168701171875" w:hanging="335.92407226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21. If you don't believe the EVD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outbreak is real, why do you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0546875" w:line="240" w:lineRule="auto"/>
              <w:ind w:left="0" w:right="354.494934082031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think the people employed in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0" w:right="0" w:firstLine="0"/>
              <w:jc w:val="center"/>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the EVD response are here? </w:t>
            </w:r>
          </w:p>
        </w:tc>
        <w:tc>
          <w:tcPr>
            <w:shd w:fill="auto" w:val="clear"/>
            <w:tcMar>
              <w:top w:w="100.0" w:type="dxa"/>
              <w:left w:w="100.0" w:type="dxa"/>
              <w:bottom w:w="100.0" w:type="dxa"/>
              <w:right w:w="100.0" w:type="dxa"/>
            </w:tcMar>
            <w:vAlign w:val="top"/>
          </w:tcPr>
          <w:p w:rsidR="00000000" w:rsidDel="00000000" w:rsidP="00000000" w:rsidRDefault="00000000" w:rsidRPr="00000000" w14:paraId="000004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77586364746" w:lineRule="auto"/>
              <w:ind w:left="119.012451171875" w:right="214.64111328125" w:firstLine="5.5932617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(Do not read answer choices. Check all the answers indicated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by the participant)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05468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To make money ["Ebola business"]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For political purposes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4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23.15551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To oppress an ethnic group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17.562255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To exterminate an ethnic group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2.97377586364746" w:lineRule="auto"/>
              <w:ind w:left="454.5123291015625" w:right="253.170166015625" w:hanging="331.564331054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5. Didn't see anyone in the community working to finish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the EVD outbreak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0546875" w:line="240" w:lineRule="auto"/>
              <w:ind w:left="123.5699462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6. Other (specify): _____________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44140625" w:line="240" w:lineRule="auto"/>
              <w:ind w:left="122.741088867187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7. Refuse (Do not read) </w:t>
            </w:r>
          </w:p>
        </w:tc>
      </w:tr>
      <w:tr>
        <w:trPr>
          <w:cantSplit w:val="0"/>
          <w:trHeight w:val="1523.99963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39926147460938"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22. Do most people in your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7578125" w:line="242.97260284423828" w:lineRule="auto"/>
              <w:ind w:left="460.5303955078125" w:right="157.261962890625" w:hanging="0.20706176757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community believe that there is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an EVD outbreak in the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7275390625" w:line="240" w:lineRule="auto"/>
              <w:ind w:left="460.3233337402344"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community right now? </w:t>
            </w:r>
          </w:p>
        </w:tc>
        <w:tc>
          <w:tcPr>
            <w:shd w:fill="auto" w:val="clear"/>
            <w:tcMar>
              <w:top w:w="100.0" w:type="dxa"/>
              <w:left w:w="100.0" w:type="dxa"/>
              <w:bottom w:w="100.0" w:type="dxa"/>
              <w:right w:w="100.0" w:type="dxa"/>
            </w:tcMar>
            <w:vAlign w:val="top"/>
          </w:tcPr>
          <w:p w:rsidR="00000000" w:rsidDel="00000000" w:rsidP="00000000" w:rsidRDefault="00000000" w:rsidRPr="00000000" w14:paraId="000005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Yes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757812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Not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3.15551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I don't know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17.56225585937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Refuse (Do not read) </w:t>
            </w:r>
          </w:p>
        </w:tc>
      </w:tr>
      <w:tr>
        <w:trPr>
          <w:cantSplit w:val="0"/>
          <w:trHeight w:val="10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464.66278076171875" w:right="404.50531005859375" w:hanging="340.2635192871094"/>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22a. Do you think you can get  infected or become sick with  </w:t>
            </w:r>
          </w:p>
          <w:p w:rsidR="00000000" w:rsidDel="00000000" w:rsidP="00000000" w:rsidRDefault="00000000" w:rsidRPr="00000000" w14:paraId="000005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7275390625" w:line="240" w:lineRule="auto"/>
              <w:ind w:left="468.598632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EVD? </w:t>
            </w:r>
          </w:p>
        </w:tc>
        <w:tc>
          <w:tcPr>
            <w:shd w:fill="auto" w:val="clear"/>
            <w:tcMar>
              <w:top w:w="100.0" w:type="dxa"/>
              <w:left w:w="100.0" w:type="dxa"/>
              <w:bottom w:w="100.0" w:type="dxa"/>
              <w:right w:w="100.0" w:type="dxa"/>
            </w:tcMar>
            <w:vAlign w:val="top"/>
          </w:tcPr>
          <w:p w:rsidR="00000000" w:rsidDel="00000000" w:rsidP="00000000" w:rsidRDefault="00000000" w:rsidRPr="00000000" w14:paraId="000005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38940429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Yes  </w:t>
            </w:r>
          </w:p>
          <w:p w:rsidR="00000000" w:rsidDel="00000000" w:rsidP="00000000" w:rsidRDefault="00000000" w:rsidRPr="00000000" w14:paraId="000005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4.382934570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No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Q.22c </w:t>
            </w:r>
          </w:p>
          <w:p w:rsidR="00000000" w:rsidDel="00000000" w:rsidP="00000000" w:rsidRDefault="00000000" w:rsidRPr="00000000" w14:paraId="00000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3.15551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I don't know  go to Q.23 </w:t>
            </w:r>
          </w:p>
          <w:p w:rsidR="00000000" w:rsidDel="00000000" w:rsidP="00000000" w:rsidRDefault="00000000" w:rsidRPr="00000000" w14:paraId="000005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17.55554199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Refuse (Do not read) </w:t>
            </w:r>
          </w:p>
        </w:tc>
      </w:tr>
      <w:tr>
        <w:trPr>
          <w:cantSplit w:val="0"/>
          <w:trHeight w:val="152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20258712768555" w:lineRule="auto"/>
              <w:ind w:left="454.730224609375" w:right="219.83489990234375" w:hanging="330.3309631347656"/>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22b. If you think you can get or get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sick with EVD, how high would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you say your risk is for getting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sick? </w:t>
            </w:r>
          </w:p>
        </w:tc>
        <w:tc>
          <w:tcPr>
            <w:shd w:fill="auto" w:val="clear"/>
            <w:tcMar>
              <w:top w:w="100.0" w:type="dxa"/>
              <w:left w:w="100.0" w:type="dxa"/>
              <w:bottom w:w="100.0" w:type="dxa"/>
              <w:right w:w="100.0" w:type="dxa"/>
            </w:tcMar>
            <w:vAlign w:val="top"/>
          </w:tcPr>
          <w:p w:rsidR="00000000" w:rsidDel="00000000" w:rsidP="00000000" w:rsidRDefault="00000000" w:rsidRPr="00000000" w14:paraId="000005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Very high risk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6342773437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High risk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3.15551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Medium risk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17.562255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Low risk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22.9479980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5. Very low risk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3.569946289062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6. Refuse (Do not read) </w:t>
            </w:r>
          </w:p>
        </w:tc>
      </w:tr>
      <w:tr>
        <w:trPr>
          <w:cantSplit w:val="0"/>
          <w:trHeight w:val="177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456.5838623046875" w:right="99.8248291015625" w:hanging="332.1846008300781"/>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22c. If you think you can't get sick or  get EVD, why? </w:t>
            </w:r>
          </w:p>
        </w:tc>
        <w:tc>
          <w:tcPr>
            <w:shd w:fill="auto" w:val="clear"/>
            <w:tcMar>
              <w:top w:w="100.0" w:type="dxa"/>
              <w:left w:w="100.0" w:type="dxa"/>
              <w:bottom w:w="100.0" w:type="dxa"/>
              <w:right w:w="100.0" w:type="dxa"/>
            </w:tcMar>
            <w:vAlign w:val="top"/>
          </w:tcPr>
          <w:p w:rsidR="00000000" w:rsidDel="00000000" w:rsidP="00000000" w:rsidRDefault="00000000" w:rsidRPr="00000000" w14:paraId="000005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38940429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I am with God  </w:t>
            </w:r>
          </w:p>
          <w:p w:rsidR="00000000" w:rsidDel="00000000" w:rsidP="00000000" w:rsidRDefault="00000000" w:rsidRPr="00000000" w14:paraId="000005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4.382934570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I am vaccinated  </w:t>
            </w:r>
          </w:p>
          <w:p w:rsidR="00000000" w:rsidDel="00000000" w:rsidP="00000000" w:rsidRDefault="00000000" w:rsidRPr="00000000" w14:paraId="000005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23.14147949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I don't handle bushmeat or wild animals  </w:t>
            </w:r>
          </w:p>
          <w:p w:rsidR="00000000" w:rsidDel="00000000" w:rsidP="00000000" w:rsidRDefault="00000000" w:rsidRPr="00000000" w14:paraId="000005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17.5494384765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I protect myself by rituals (amulets)  </w:t>
            </w:r>
          </w:p>
          <w:p w:rsidR="00000000" w:rsidDel="00000000" w:rsidP="00000000" w:rsidRDefault="00000000" w:rsidRPr="00000000" w14:paraId="000005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2.936401367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Other (specify):  </w:t>
            </w:r>
          </w:p>
          <w:p w:rsidR="00000000" w:rsidDel="00000000" w:rsidP="00000000" w:rsidRDefault="00000000" w:rsidRPr="00000000" w14:paraId="000005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5.28728485107422" w:lineRule="auto"/>
              <w:ind w:left="123.5589599609375" w:right="217.5640869140625" w:firstLine="327.31445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____________________________________________  6. Refuse (Do not read) </w:t>
            </w:r>
          </w:p>
        </w:tc>
      </w:tr>
      <w:tr>
        <w:trPr>
          <w:cantSplit w:val="0"/>
          <w:trHeight w:val="1363.20007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81666374206543" w:lineRule="auto"/>
              <w:ind w:left="454.7203063964844" w:right="119.03839111328125" w:hanging="330.32104492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23. How worried are most people in  your community about getting  sick with EVD?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Not worried  </w:t>
            </w:r>
          </w:p>
          <w:p w:rsidR="00000000" w:rsidDel="00000000" w:rsidP="00000000" w:rsidRDefault="00000000" w:rsidRPr="00000000" w14:paraId="000005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24.399414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A little worried  </w:t>
            </w:r>
          </w:p>
          <w:p w:rsidR="00000000" w:rsidDel="00000000" w:rsidP="00000000" w:rsidRDefault="00000000" w:rsidRPr="00000000" w14:paraId="000005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3.157348632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Very worried  </w:t>
            </w:r>
          </w:p>
          <w:p w:rsidR="00000000" w:rsidDel="00000000" w:rsidP="00000000" w:rsidRDefault="00000000" w:rsidRPr="00000000" w14:paraId="000005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93994140625" w:line="240" w:lineRule="auto"/>
              <w:ind w:left="117.565307617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I don't know  </w:t>
            </w:r>
          </w:p>
          <w:p w:rsidR="00000000" w:rsidDel="00000000" w:rsidP="00000000" w:rsidRDefault="00000000" w:rsidRPr="00000000" w14:paraId="000005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122.95227050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Refuse (Do not read) </w:t>
            </w:r>
          </w:p>
        </w:tc>
      </w:tr>
      <w:tr>
        <w:trPr>
          <w:cantSplit w:val="0"/>
          <w:trHeight w:val="1272.00012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57559204102" w:lineRule="auto"/>
              <w:ind w:left="124.39926147460938" w:right="500.53833007812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24. How worried are you about  getting sick with EVD? </w:t>
            </w:r>
          </w:p>
        </w:tc>
        <w:tc>
          <w:tcPr>
            <w:shd w:fill="auto" w:val="clear"/>
            <w:tcMar>
              <w:top w:w="100.0" w:type="dxa"/>
              <w:left w:w="100.0" w:type="dxa"/>
              <w:bottom w:w="100.0" w:type="dxa"/>
              <w:right w:w="100.0" w:type="dxa"/>
            </w:tcMar>
            <w:vAlign w:val="top"/>
          </w:tcPr>
          <w:p w:rsidR="00000000" w:rsidDel="00000000" w:rsidP="00000000" w:rsidRDefault="00000000" w:rsidRPr="00000000" w14:paraId="000005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3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Not worried  </w:t>
            </w:r>
          </w:p>
          <w:p w:rsidR="00000000" w:rsidDel="00000000" w:rsidP="00000000" w:rsidRDefault="00000000" w:rsidRPr="00000000" w14:paraId="000005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93994140625" w:line="240" w:lineRule="auto"/>
              <w:ind w:left="124.384155273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A little worried  </w:t>
            </w:r>
          </w:p>
          <w:p w:rsidR="00000000" w:rsidDel="00000000" w:rsidP="00000000" w:rsidRDefault="00000000" w:rsidRPr="00000000" w14:paraId="000005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123.142700195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Very worried  </w:t>
            </w:r>
          </w:p>
          <w:p w:rsidR="00000000" w:rsidDel="00000000" w:rsidP="00000000" w:rsidRDefault="00000000" w:rsidRPr="00000000" w14:paraId="000005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93994140625" w:line="240" w:lineRule="auto"/>
              <w:ind w:left="117.550659179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I don't know  </w:t>
            </w:r>
          </w:p>
          <w:p w:rsidR="00000000" w:rsidDel="00000000" w:rsidP="00000000" w:rsidRDefault="00000000" w:rsidRPr="00000000" w14:paraId="000005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84228515625" w:line="240" w:lineRule="auto"/>
              <w:ind w:left="122.937622070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Refuse (Do not read) </w:t>
            </w:r>
          </w:p>
        </w:tc>
      </w:tr>
    </w:tbl>
    <w:p w:rsidR="00000000" w:rsidDel="00000000" w:rsidP="00000000" w:rsidRDefault="00000000" w:rsidRPr="00000000" w14:paraId="000005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7.1990203857422"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2.8250122070312"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57  </w:t>
      </w:r>
    </w:p>
    <w:p w:rsidR="00000000" w:rsidDel="00000000" w:rsidP="00000000" w:rsidRDefault="00000000" w:rsidRPr="00000000" w14:paraId="000005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tbl>
      <w:tblPr>
        <w:tblStyle w:val="Table16"/>
        <w:tblW w:w="8460.010375976562" w:type="dxa"/>
        <w:jc w:val="left"/>
        <w:tblInd w:w="1022.400131225585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16.009521484375"/>
        <w:gridCol w:w="5244.0008544921875"/>
        <w:tblGridChange w:id="0">
          <w:tblGrid>
            <w:gridCol w:w="3216.009521484375"/>
            <w:gridCol w:w="5244.0008544921875"/>
          </w:tblGrid>
        </w:tblGridChange>
      </w:tblGrid>
      <w:tr>
        <w:trPr>
          <w:cantSplit w:val="0"/>
          <w:trHeight w:val="261.600341796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09213256835938" w:right="0" w:firstLine="0"/>
              <w:jc w:val="left"/>
              <w:rPr>
                <w:rFonts w:ascii="Arial" w:cs="Arial" w:eastAsia="Arial" w:hAnsi="Arial"/>
                <w:b w:val="0"/>
                <w:i w:val="0"/>
                <w:smallCaps w:val="0"/>
                <w:strike w:val="0"/>
                <w:color w:val="000000"/>
                <w:sz w:val="20.734708786010742"/>
                <w:szCs w:val="20.734708786010742"/>
                <w:u w:val="none"/>
                <w:shd w:fill="e7e6e6"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e7e6e6" w:val="clear"/>
                <w:vertAlign w:val="baseline"/>
                <w:rtl w:val="0"/>
              </w:rPr>
              <w:t xml:space="preserve">EBOLA VIRUS DISEASE (EVD) TRANSMISSION</w:t>
            </w:r>
          </w:p>
        </w:tc>
      </w:tr>
      <w:tr>
        <w:trPr>
          <w:cantSplit w:val="0"/>
          <w:trHeight w:val="4552.800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260284423828" w:lineRule="auto"/>
              <w:ind w:left="124.39926147460938" w:right="399.91149902343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25. How can EVD be transmitted  from person to another?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260284423828" w:lineRule="auto"/>
              <w:ind w:left="112.469482421875" w:right="807.7655029296875" w:firstLine="12.120971679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(Do not read answer choices. Check all the answers  provided by the participant.) </w:t>
            </w:r>
          </w:p>
          <w:p w:rsidR="00000000" w:rsidDel="00000000" w:rsidP="00000000" w:rsidRDefault="00000000" w:rsidRPr="00000000" w14:paraId="000005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849609375" w:line="244.1301727294922" w:lineRule="auto"/>
              <w:ind w:left="454.7064208984375" w:right="231.5655517578125" w:hanging="324.3139648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Contact with body fluids (urine, saliva, sweat, feces,  vomit, breast milk, vaginal secretions and semen) of a  person with EVD  </w:t>
            </w:r>
          </w:p>
          <w:p w:rsidR="00000000" w:rsidDel="00000000" w:rsidP="00000000" w:rsidRDefault="00000000" w:rsidRPr="00000000" w14:paraId="000005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6298828125" w:line="242.97320365905762" w:lineRule="auto"/>
              <w:ind w:left="123.1451416015625" w:right="190.80749511718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Contact with body fluids of a person who died of EVD  3. Contact with objects contaminated with body fluids of  a person who is sick or deceased from EVD  </w:t>
            </w:r>
          </w:p>
          <w:p w:rsidR="00000000" w:rsidDel="00000000" w:rsidP="00000000" w:rsidRDefault="00000000" w:rsidRPr="00000000" w14:paraId="000005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0546875" w:line="242.97260284423828" w:lineRule="auto"/>
              <w:ind w:left="122.9400634765625" w:right="453.2659912109375" w:hanging="5.38696289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Sexual intercourse with a person infected with EVD  5. Sexual intercourse with an EVD survivor  </w:t>
            </w:r>
          </w:p>
          <w:p w:rsidR="00000000" w:rsidDel="00000000" w:rsidP="00000000" w:rsidRDefault="00000000" w:rsidRPr="00000000" w14:paraId="000005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7275390625" w:line="240" w:lineRule="auto"/>
              <w:ind w:left="123.562622070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 Shaking hands with people  </w:t>
            </w:r>
          </w:p>
          <w:p w:rsidR="00000000" w:rsidDel="00000000" w:rsidP="00000000" w:rsidRDefault="00000000" w:rsidRPr="00000000" w14:paraId="000005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22.7349853515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By eating wild animals  </w:t>
            </w:r>
          </w:p>
          <w:p w:rsidR="00000000" w:rsidDel="00000000" w:rsidP="00000000" w:rsidRDefault="00000000" w:rsidRPr="00000000" w14:paraId="000005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1.078491210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8. Airborne transmission  </w:t>
            </w:r>
          </w:p>
          <w:p w:rsidR="00000000" w:rsidDel="00000000" w:rsidP="00000000" w:rsidRDefault="00000000" w:rsidRPr="00000000" w14:paraId="000005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1.079711914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9. By a curse or witchcraft  </w:t>
            </w:r>
          </w:p>
          <w:p w:rsidR="00000000" w:rsidDel="00000000" w:rsidP="00000000" w:rsidRDefault="00000000" w:rsidRPr="00000000" w14:paraId="000005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30.402221679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10. Other (specify):  </w:t>
            </w:r>
          </w:p>
          <w:p w:rsidR="00000000" w:rsidDel="00000000" w:rsidP="00000000" w:rsidRDefault="00000000" w:rsidRPr="00000000" w14:paraId="000005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450.882568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__________________________________  </w:t>
            </w:r>
          </w:p>
          <w:p w:rsidR="00000000" w:rsidDel="00000000" w:rsidP="00000000" w:rsidRDefault="00000000" w:rsidRPr="00000000" w14:paraId="000005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63427734375" w:line="240" w:lineRule="auto"/>
              <w:ind w:left="130.40405273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11. I don't know  </w:t>
            </w:r>
          </w:p>
          <w:p w:rsidR="00000000" w:rsidDel="00000000" w:rsidP="00000000" w:rsidRDefault="00000000" w:rsidRPr="00000000" w14:paraId="000005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0.40649414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12. Refuse (Do not read) </w:t>
            </w:r>
          </w:p>
        </w:tc>
      </w:tr>
      <w:tr>
        <w:trPr>
          <w:cantSplit w:val="0"/>
          <w:trHeight w:val="261.59973144531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09213256835938" w:right="0" w:firstLine="0"/>
              <w:jc w:val="left"/>
              <w:rPr>
                <w:rFonts w:ascii="Arial" w:cs="Arial" w:eastAsia="Arial" w:hAnsi="Arial"/>
                <w:b w:val="0"/>
                <w:i w:val="0"/>
                <w:smallCaps w:val="0"/>
                <w:strike w:val="0"/>
                <w:color w:val="000000"/>
                <w:sz w:val="20.734708786010742"/>
                <w:szCs w:val="20.734708786010742"/>
                <w:u w:val="none"/>
                <w:shd w:fill="e7e6e6"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e7e6e6" w:val="clear"/>
                <w:vertAlign w:val="baseline"/>
                <w:rtl w:val="0"/>
              </w:rPr>
              <w:t xml:space="preserve">EVD PROTECTIVE MEASURES</w:t>
            </w:r>
          </w:p>
        </w:tc>
      </w:tr>
      <w:tr>
        <w:trPr>
          <w:cantSplit w:val="0"/>
          <w:trHeight w:val="5616.000366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65998077392578" w:lineRule="auto"/>
              <w:ind w:left="460.5204772949219" w:right="356.1248779296875" w:hanging="336.121215820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26. What are the ways to protect  against EVD? </w:t>
            </w:r>
          </w:p>
        </w:tc>
        <w:tc>
          <w:tcPr>
            <w:shd w:fill="auto" w:val="clear"/>
            <w:tcMar>
              <w:top w:w="100.0" w:type="dxa"/>
              <w:left w:w="100.0" w:type="dxa"/>
              <w:bottom w:w="100.0" w:type="dxa"/>
              <w:right w:w="100.0" w:type="dxa"/>
            </w:tcMar>
            <w:vAlign w:val="top"/>
          </w:tcPr>
          <w:p w:rsidR="00000000" w:rsidDel="00000000" w:rsidP="00000000" w:rsidRDefault="00000000" w:rsidRPr="00000000" w14:paraId="000005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65998077392578" w:lineRule="auto"/>
              <w:ind w:left="112.469482421875" w:right="807.7655029296875" w:firstLine="12.120971679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(Do not read answer choices. Check all the answers  provided by the participant.) </w:t>
            </w:r>
          </w:p>
          <w:p w:rsidR="00000000" w:rsidDel="00000000" w:rsidP="00000000" w:rsidRDefault="00000000" w:rsidRPr="00000000" w14:paraId="000005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5556640625" w:line="240" w:lineRule="auto"/>
              <w:ind w:left="130.39245605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Wash your hands regularly with soap  </w:t>
            </w:r>
          </w:p>
          <w:p w:rsidR="00000000" w:rsidDel="00000000" w:rsidP="00000000" w:rsidRDefault="00000000" w:rsidRPr="00000000" w14:paraId="000005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4.38598632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Get vaccinated with the EVD vaccine  </w:t>
            </w:r>
          </w:p>
          <w:p w:rsidR="00000000" w:rsidDel="00000000" w:rsidP="00000000" w:rsidRDefault="00000000" w:rsidRPr="00000000" w14:paraId="000005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3.5522747039795" w:lineRule="auto"/>
              <w:ind w:left="117.5543212890625" w:right="85.23193359375" w:firstLine="5.5895996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Do not touch the body of a person who has died of EVD  4. Do not attend funerals of people who died from EVD  5. Wear gloves before caring for a sick person  6. Wear gloves before cleaning vomit or other liquids of a  sick person,  </w:t>
            </w:r>
          </w:p>
          <w:p w:rsidR="00000000" w:rsidDel="00000000" w:rsidP="00000000" w:rsidRDefault="00000000" w:rsidRPr="00000000" w14:paraId="000005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6787109375" w:line="240.65998077392578" w:lineRule="auto"/>
              <w:ind w:left="464.6575927734375" w:right="717.0233154296875" w:hanging="341.921997070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Using a condom when having sex with someone  infected with EVD  </w:t>
            </w:r>
          </w:p>
          <w:p w:rsidR="00000000" w:rsidDel="00000000" w:rsidP="00000000" w:rsidRDefault="00000000" w:rsidRPr="00000000" w14:paraId="000005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560791015625" w:line="242.97391891479492" w:lineRule="auto"/>
              <w:ind w:left="466.729736328125" w:right="304.3597412109375" w:hanging="345.65063476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8. Using a condom when having sex with someone who  has survived EVD  </w:t>
            </w:r>
          </w:p>
          <w:p w:rsidR="00000000" w:rsidDel="00000000" w:rsidP="00000000" w:rsidRDefault="00000000" w:rsidRPr="00000000" w14:paraId="000005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6650390625" w:line="255.70117950439453" w:lineRule="auto"/>
              <w:ind w:left="121.080322265625" w:right="712.78076171875" w:hanging="9.32250976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9. Avoid going to a clinic, health center or hospital  10. Avoid consulting a traditional healer / lay health  practitioner  </w:t>
            </w:r>
          </w:p>
          <w:p w:rsidR="00000000" w:rsidDel="00000000" w:rsidP="00000000" w:rsidRDefault="00000000" w:rsidRPr="00000000" w14:paraId="000005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8607177734375" w:line="240" w:lineRule="auto"/>
              <w:ind w:left="130.405273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11. Accept disinfection of the house if needed  </w:t>
            </w:r>
          </w:p>
          <w:p w:rsidR="00000000" w:rsidDel="00000000" w:rsidP="00000000" w:rsidRDefault="00000000" w:rsidRPr="00000000" w14:paraId="000005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30.40710449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12. It’s impossible to protect against EVD  </w:t>
            </w:r>
          </w:p>
          <w:p w:rsidR="00000000" w:rsidDel="00000000" w:rsidP="00000000" w:rsidRDefault="00000000" w:rsidRPr="00000000" w14:paraId="000005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0.40954589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13. Other (specify):  </w:t>
            </w:r>
          </w:p>
          <w:p w:rsidR="00000000" w:rsidDel="00000000" w:rsidP="00000000" w:rsidRDefault="00000000" w:rsidRPr="00000000" w14:paraId="000005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84228515625" w:line="242.97357559204102" w:lineRule="auto"/>
              <w:ind w:left="130.411376953125" w:right="831.8878173828125" w:firstLine="320.47851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______________________________________  14. I don't know  </w:t>
            </w:r>
          </w:p>
          <w:p w:rsidR="00000000" w:rsidDel="00000000" w:rsidP="00000000" w:rsidRDefault="00000000" w:rsidRPr="00000000" w14:paraId="00000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97021484375" w:line="240" w:lineRule="auto"/>
              <w:ind w:left="130.413818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15. Refuse (Do not read) </w:t>
            </w:r>
          </w:p>
        </w:tc>
      </w:tr>
      <w:tr>
        <w:trPr>
          <w:cantSplit w:val="0"/>
          <w:trHeight w:val="765.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28748512268066" w:lineRule="auto"/>
              <w:ind w:left="460.5303955078125" w:right="215.635986328125" w:hanging="336.1311340332031"/>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27. Have you taken any steps to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avoid being infected with EVD? </w:t>
            </w:r>
          </w:p>
        </w:tc>
        <w:tc>
          <w:tcPr>
            <w:shd w:fill="auto" w:val="clear"/>
            <w:tcMar>
              <w:top w:w="100.0" w:type="dxa"/>
              <w:left w:w="100.0" w:type="dxa"/>
              <w:bottom w:w="100.0" w:type="dxa"/>
              <w:right w:w="100.0" w:type="dxa"/>
            </w:tcMar>
            <w:vAlign w:val="top"/>
          </w:tcPr>
          <w:p w:rsidR="00000000" w:rsidDel="00000000" w:rsidP="00000000" w:rsidRDefault="00000000" w:rsidRPr="00000000" w14:paraId="000005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Yes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8422851562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No go to Q.29</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93994140625" w:line="240" w:lineRule="auto"/>
              <w:ind w:left="123.15551757812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Refuse (Do not read) </w:t>
            </w:r>
          </w:p>
        </w:tc>
      </w:tr>
    </w:tbl>
    <w:p w:rsidR="00000000" w:rsidDel="00000000" w:rsidP="00000000" w:rsidRDefault="00000000" w:rsidRPr="00000000" w14:paraId="000005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58  </w:t>
      </w:r>
    </w:p>
    <w:p w:rsidR="00000000" w:rsidDel="00000000" w:rsidP="00000000" w:rsidRDefault="00000000" w:rsidRPr="00000000" w14:paraId="000005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17"/>
        <w:tblW w:w="8460.010375976562" w:type="dxa"/>
        <w:jc w:val="left"/>
        <w:tblInd w:w="1022.400131225585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16.009521484375"/>
        <w:gridCol w:w="5244.0008544921875"/>
        <w:tblGridChange w:id="0">
          <w:tblGrid>
            <w:gridCol w:w="3216.009521484375"/>
            <w:gridCol w:w="5244.0008544921875"/>
          </w:tblGrid>
        </w:tblGridChange>
      </w:tblGrid>
      <w:tr>
        <w:trPr>
          <w:cantSplit w:val="0"/>
          <w:trHeight w:val="5815.2008056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260284423828" w:lineRule="auto"/>
              <w:ind w:left="460.5204772949219" w:right="215.645751953125" w:hanging="336.121215820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28. What steps have you taken to  avoid being infected with EVD? </w:t>
            </w:r>
          </w:p>
        </w:tc>
        <w:tc>
          <w:tcPr>
            <w:shd w:fill="auto" w:val="clear"/>
            <w:tcMar>
              <w:top w:w="100.0" w:type="dxa"/>
              <w:left w:w="100.0" w:type="dxa"/>
              <w:bottom w:w="100.0" w:type="dxa"/>
              <w:right w:w="100.0" w:type="dxa"/>
            </w:tcMar>
            <w:vAlign w:val="top"/>
          </w:tcPr>
          <w:p w:rsidR="00000000" w:rsidDel="00000000" w:rsidP="00000000" w:rsidRDefault="00000000" w:rsidRPr="00000000" w14:paraId="000005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260284423828" w:lineRule="auto"/>
              <w:ind w:left="118.990478515625" w:right="250.745849609375" w:firstLine="5.59936523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(Do not read answer choices. Check all the answers provided  by the participant.) </w:t>
            </w:r>
          </w:p>
          <w:p w:rsidR="00000000" w:rsidDel="00000000" w:rsidP="00000000" w:rsidRDefault="00000000" w:rsidRPr="00000000" w14:paraId="000005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849609375" w:line="240" w:lineRule="auto"/>
              <w:ind w:left="130.383911132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I wash my hands regularly with soap  </w:t>
            </w:r>
          </w:p>
          <w:p w:rsidR="00000000" w:rsidDel="00000000" w:rsidP="00000000" w:rsidRDefault="00000000" w:rsidRPr="00000000" w14:paraId="00000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4.3774414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I received the EVD vaccine  </w:t>
            </w:r>
          </w:p>
          <w:p w:rsidR="00000000" w:rsidDel="00000000" w:rsidP="00000000" w:rsidRDefault="00000000" w:rsidRPr="00000000" w14:paraId="000005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7578125" w:line="242.97260284423828" w:lineRule="auto"/>
              <w:ind w:left="468.5797119140625" w:right="154.6820068359375" w:hanging="345.443725585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I avoid touching the body of someone who has died from  EVD  </w:t>
            </w:r>
          </w:p>
          <w:p w:rsidR="00000000" w:rsidDel="00000000" w:rsidP="00000000" w:rsidRDefault="00000000" w:rsidRPr="00000000" w14:paraId="000005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57373046875" w:line="245.2877426147461" w:lineRule="auto"/>
              <w:ind w:left="454.9090576171875" w:right="210.01708984375" w:hanging="337.36450195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I would not attend the funeral of someone who has died  from EVD  </w:t>
            </w:r>
          </w:p>
          <w:p w:rsidR="00000000" w:rsidDel="00000000" w:rsidP="00000000" w:rsidRDefault="00000000" w:rsidRPr="00000000" w14:paraId="000005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654296875" w:line="242.97260284423828" w:lineRule="auto"/>
              <w:ind w:left="122.930908203125" w:right="346.80908203125" w:hanging="0.625610351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I wear gloves when touching or caring for a sick person  6. I wear gloves when cleaning vomit or other liquids of a  sick person  </w:t>
            </w:r>
          </w:p>
          <w:p w:rsidR="00000000" w:rsidDel="00000000" w:rsidP="00000000" w:rsidRDefault="00000000" w:rsidRPr="00000000" w14:paraId="000005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83984375" w:line="242.97260284423828" w:lineRule="auto"/>
              <w:ind w:left="456.5716552734375" w:right="255.587158203125" w:hanging="333.842773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I use a condom when having sex with someone infected  with EVD  </w:t>
            </w:r>
          </w:p>
          <w:p w:rsidR="00000000" w:rsidDel="00000000" w:rsidP="00000000" w:rsidRDefault="00000000" w:rsidRPr="00000000" w14:paraId="000005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849609375" w:line="245.28654098510742" w:lineRule="auto"/>
              <w:ind w:left="459.4732666015625" w:right="282.17529296875" w:hanging="338.400268554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8. I use a condom when having sex with someone who has survived EVD  </w:t>
            </w:r>
          </w:p>
          <w:p w:rsidR="00000000" w:rsidDel="00000000" w:rsidP="00000000" w:rsidRDefault="00000000" w:rsidRPr="00000000" w14:paraId="000005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7763671875" w:line="241.8168067932129" w:lineRule="auto"/>
              <w:ind w:left="121.07421875" w:right="639.642333984375" w:hanging="9.304809570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9. I avoid going to clinics, health centers or hospitals  10. I avoid visiting traditional practitioners / lay health  practitioner  </w:t>
            </w:r>
          </w:p>
          <w:p w:rsidR="00000000" w:rsidDel="00000000" w:rsidP="00000000" w:rsidRDefault="00000000" w:rsidRPr="00000000" w14:paraId="000005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563232421875" w:line="242.97391891479492" w:lineRule="auto"/>
              <w:ind w:left="130.3802490234375" w:right="1026.8951416015625"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11. I have authorized the disinfection of my house  12. Other (specify):  </w:t>
            </w:r>
          </w:p>
          <w:p w:rsidR="00000000" w:rsidDel="00000000" w:rsidP="00000000" w:rsidRDefault="00000000" w:rsidRPr="00000000" w14:paraId="000005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6650390625" w:line="240" w:lineRule="auto"/>
              <w:ind w:left="450.86120605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____________________________________  </w:t>
            </w:r>
          </w:p>
          <w:p w:rsidR="00000000" w:rsidDel="00000000" w:rsidP="00000000" w:rsidRDefault="00000000" w:rsidRPr="00000000" w14:paraId="000005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30.382690429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13. I don't know  </w:t>
            </w:r>
          </w:p>
          <w:p w:rsidR="00000000" w:rsidDel="00000000" w:rsidP="00000000" w:rsidRDefault="00000000" w:rsidRPr="00000000" w14:paraId="00000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30.383911132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14. Refuse (Do not read) </w:t>
            </w:r>
          </w:p>
        </w:tc>
      </w:tr>
      <w:tr>
        <w:trPr>
          <w:cantSplit w:val="0"/>
          <w:trHeight w:val="10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460.3233337402344" w:right="416.683349609375" w:hanging="335.92407226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29. Have you encountered any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obstacles in trying to protect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7275390625" w:line="240" w:lineRule="auto"/>
              <w:ind w:left="454.73022460937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yourself against EVD?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Yes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No  go to Q.31</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3.15551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I don't know  go to Q.31</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7578125" w:line="240" w:lineRule="auto"/>
              <w:ind w:left="117.56225585937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Refuse (Do not read) </w:t>
            </w:r>
          </w:p>
        </w:tc>
      </w:tr>
      <w:tr>
        <w:trPr>
          <w:cantSplit w:val="0"/>
          <w:trHeight w:val="354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123.15628051757812" w:right="85.1757812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30. What are the obstacles you have  faced in trying to protect  </w:t>
            </w:r>
          </w:p>
          <w:p w:rsidR="00000000" w:rsidDel="00000000" w:rsidP="00000000" w:rsidRDefault="00000000" w:rsidRPr="00000000" w14:paraId="000005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567626953125" w:line="240" w:lineRule="auto"/>
              <w:ind w:left="454.7203063964844"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yourself against EVD? </w:t>
            </w:r>
          </w:p>
        </w:tc>
        <w:tc>
          <w:tcPr>
            <w:shd w:fill="auto" w:val="clear"/>
            <w:tcMar>
              <w:top w:w="100.0" w:type="dxa"/>
              <w:left w:w="100.0" w:type="dxa"/>
              <w:bottom w:w="100.0" w:type="dxa"/>
              <w:right w:w="100.0" w:type="dxa"/>
            </w:tcMar>
            <w:vAlign w:val="top"/>
          </w:tcPr>
          <w:p w:rsidR="00000000" w:rsidDel="00000000" w:rsidP="00000000" w:rsidRDefault="00000000" w:rsidRPr="00000000" w14:paraId="000005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118.99169921875" w:right="250.7452392578125" w:firstLine="5.598754882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(Do not read answer choices. Check all the answers provided  by the participant.) </w:t>
            </w:r>
          </w:p>
          <w:p w:rsidR="00000000" w:rsidDel="00000000" w:rsidP="00000000" w:rsidRDefault="00000000" w:rsidRPr="00000000" w14:paraId="000005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567626953125" w:line="240" w:lineRule="auto"/>
              <w:ind w:left="130.3851318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Cost of supplies (gloves, soap, etc.)  </w:t>
            </w:r>
          </w:p>
          <w:p w:rsidR="00000000" w:rsidDel="00000000" w:rsidP="00000000" w:rsidRDefault="00000000" w:rsidRPr="00000000" w14:paraId="000005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24.37866210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Availability of supplies (gloves, soap, etc.)  </w:t>
            </w:r>
          </w:p>
          <w:p w:rsidR="00000000" w:rsidDel="00000000" w:rsidP="00000000" w:rsidRDefault="00000000" w:rsidRPr="00000000" w14:paraId="000005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3.1372070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Lack of access to clean water  </w:t>
            </w:r>
          </w:p>
          <w:p w:rsidR="00000000" w:rsidDel="00000000" w:rsidP="00000000" w:rsidRDefault="00000000" w:rsidRPr="00000000" w14:paraId="000005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17.545166015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No access to the vaccine  </w:t>
            </w:r>
          </w:p>
          <w:p w:rsidR="00000000" w:rsidDel="00000000" w:rsidP="00000000" w:rsidRDefault="00000000" w:rsidRPr="00000000" w14:paraId="000005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2.97391891479492" w:lineRule="auto"/>
              <w:ind w:left="122.93212890625" w:right="821.87744140625" w:hanging="0.623168945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No room to isolate a sick person in the house  6. No way to avoid risky behaviors (care for the sick, participation in funerals, etc.)  </w:t>
            </w:r>
          </w:p>
          <w:p w:rsidR="00000000" w:rsidDel="00000000" w:rsidP="00000000" w:rsidRDefault="00000000" w:rsidRPr="00000000" w14:paraId="000005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6650390625" w:line="245.28785705566406" w:lineRule="auto"/>
              <w:ind w:left="466.7218017578125" w:right="436.2835693359375" w:hanging="343.99414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The community does not approve of these changes in  behaviour  </w:t>
            </w:r>
          </w:p>
          <w:p w:rsidR="00000000" w:rsidDel="00000000" w:rsidP="00000000" w:rsidRDefault="00000000" w:rsidRPr="00000000" w14:paraId="000005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745849609375" w:line="240" w:lineRule="auto"/>
              <w:ind w:left="121.0717773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8. Other (specify):  </w:t>
            </w:r>
          </w:p>
          <w:p w:rsidR="00000000" w:rsidDel="00000000" w:rsidP="00000000" w:rsidRDefault="00000000" w:rsidRPr="00000000" w14:paraId="000005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5732421875" w:line="240" w:lineRule="auto"/>
              <w:ind w:left="450.87280273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__________________________________  </w:t>
            </w:r>
          </w:p>
          <w:p w:rsidR="00000000" w:rsidDel="00000000" w:rsidP="00000000" w:rsidRDefault="00000000" w:rsidRPr="00000000" w14:paraId="000005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84228515625" w:line="240" w:lineRule="auto"/>
              <w:ind w:left="121.072387695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9. Refuse (Do not read) </w:t>
            </w:r>
          </w:p>
        </w:tc>
      </w:tr>
      <w:tr>
        <w:trPr>
          <w:cantSplit w:val="0"/>
          <w:trHeight w:val="283.2000732421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22042846679688" w:right="0" w:firstLine="0"/>
              <w:jc w:val="left"/>
              <w:rPr>
                <w:rFonts w:ascii="Arial" w:cs="Arial" w:eastAsia="Arial" w:hAnsi="Arial"/>
                <w:b w:val="0"/>
                <w:i w:val="0"/>
                <w:smallCaps w:val="0"/>
                <w:strike w:val="0"/>
                <w:color w:val="000000"/>
                <w:sz w:val="20.734708786010742"/>
                <w:szCs w:val="20.734708786010742"/>
                <w:u w:val="none"/>
                <w:shd w:fill="e7e6e6"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e7e6e6" w:val="clear"/>
                <w:vertAlign w:val="baseline"/>
                <w:rtl w:val="0"/>
              </w:rPr>
              <w:t xml:space="preserve">SIGNS AND SYMPTOMS </w:t>
            </w:r>
          </w:p>
        </w:tc>
      </w:tr>
    </w:tbl>
    <w:p w:rsidR="00000000" w:rsidDel="00000000" w:rsidP="00000000" w:rsidRDefault="00000000" w:rsidRPr="00000000" w14:paraId="000005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59  </w:t>
      </w:r>
    </w:p>
    <w:p w:rsidR="00000000" w:rsidDel="00000000" w:rsidP="00000000" w:rsidRDefault="00000000" w:rsidRPr="00000000" w14:paraId="000005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18"/>
        <w:tblW w:w="8460.010375976562" w:type="dxa"/>
        <w:jc w:val="left"/>
        <w:tblInd w:w="1022.400131225585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16.009521484375"/>
        <w:gridCol w:w="5244.0008544921875"/>
        <w:tblGridChange w:id="0">
          <w:tblGrid>
            <w:gridCol w:w="3216.009521484375"/>
            <w:gridCol w:w="5244.0008544921875"/>
          </w:tblGrid>
        </w:tblGridChange>
      </w:tblGrid>
      <w:tr>
        <w:trPr>
          <w:cantSplit w:val="0"/>
          <w:trHeight w:val="3290.40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260284423828" w:lineRule="auto"/>
              <w:ind w:left="123.15628051757812" w:right="83.2232666015625" w:firstLine="0"/>
              <w:jc w:val="center"/>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31. Can you </w:t>
            </w:r>
            <w:r w:rsidDel="00000000" w:rsidR="00000000" w:rsidRPr="00000000">
              <w:rPr>
                <w:rFonts w:ascii="Arial" w:cs="Arial" w:eastAsia="Arial" w:hAnsi="Arial"/>
                <w:b w:val="0"/>
                <w:i w:val="0"/>
                <w:smallCaps w:val="0"/>
                <w:strike w:val="0"/>
                <w:color w:val="000000"/>
                <w:sz w:val="20.734708786010742"/>
                <w:szCs w:val="20.734708786010742"/>
                <w:highlight w:val="white"/>
                <w:u w:val="single"/>
                <w:vertAlign w:val="baseline"/>
                <w:rtl w:val="0"/>
              </w:rPr>
              <w:t xml:space="preserve">describe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the signs that a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person may have EVD? </w:t>
            </w:r>
          </w:p>
        </w:tc>
        <w:tc>
          <w:tcPr>
            <w:shd w:fill="auto" w:val="clear"/>
            <w:tcMar>
              <w:top w:w="100.0" w:type="dxa"/>
              <w:left w:w="100.0" w:type="dxa"/>
              <w:bottom w:w="100.0" w:type="dxa"/>
              <w:right w:w="100.0" w:type="dxa"/>
            </w:tcMar>
            <w:vAlign w:val="top"/>
          </w:tcPr>
          <w:p w:rsidR="00000000" w:rsidDel="00000000" w:rsidP="00000000" w:rsidRDefault="00000000" w:rsidRPr="00000000" w14:paraId="000005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260284423828" w:lineRule="auto"/>
              <w:ind w:left="119.012451171875" w:right="250.72998046875" w:firstLine="5.5932617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(Do not read answer choices. Check all the answers provided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by the participant.)</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8496093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Fever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Headaches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23.15551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Body pain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17.562255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Vomiting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5732421875" w:line="240" w:lineRule="auto"/>
              <w:ind w:left="122.9479980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5. Diarrhea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7578125" w:line="240" w:lineRule="auto"/>
              <w:ind w:left="123.5699462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6. Bleeding gums or other bleeding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2.741088867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7. Generalized weakness and fatigue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1.0839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8. Other (specify):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5.2877426147461" w:lineRule="auto"/>
              <w:ind w:left="121.083984375" w:right="627.9144287109375" w:firstLine="329.799804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________________________________________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9. I don't know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654296875" w:line="240" w:lineRule="auto"/>
              <w:ind w:left="130.405883789062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10. Refuse (Do not read) </w:t>
            </w:r>
          </w:p>
        </w:tc>
      </w:tr>
      <w:tr>
        <w:trPr>
          <w:cantSplit w:val="0"/>
          <w:trHeight w:val="1524.000244140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34671020508" w:lineRule="auto"/>
              <w:ind w:left="122.5341796875" w:right="306.7877197265625" w:hanging="4.5565795898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Read the following to the participant: The most common signs and symptoms of Ebola virus disease (EVD) are similar to those of other infectious diseases and include fever, headache or  body aches, vomiting, diarrhea, and generalized weakness and fatigue. After several days, they  may include bleeding gums or other hemorrhaging. People most at risk of EVD are those who  have been close to other people who are sick or have died from EVD or an unknown cause. The  next questions will focus on what you would do if you or others show signs of EVD. </w:t>
            </w:r>
          </w:p>
        </w:tc>
      </w:tr>
      <w:tr>
        <w:trPr>
          <w:cantSplit w:val="0"/>
          <w:trHeight w:val="5815.200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3180999756" w:lineRule="auto"/>
              <w:ind w:left="468.60931396484375" w:right="294.9078369140625" w:hanging="345.4530334472656"/>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32. What would you do if you had  EVD symptoms? </w:t>
            </w:r>
          </w:p>
        </w:tc>
        <w:tc>
          <w:tcPr>
            <w:shd w:fill="auto" w:val="clear"/>
            <w:tcMar>
              <w:top w:w="100.0" w:type="dxa"/>
              <w:left w:w="100.0" w:type="dxa"/>
              <w:bottom w:w="100.0" w:type="dxa"/>
              <w:right w:w="100.0" w:type="dxa"/>
            </w:tcMar>
            <w:vAlign w:val="top"/>
          </w:tcPr>
          <w:p w:rsidR="00000000" w:rsidDel="00000000" w:rsidP="00000000" w:rsidRDefault="00000000" w:rsidRPr="00000000" w14:paraId="000005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3180999756" w:lineRule="auto"/>
              <w:ind w:left="112.4835205078125" w:right="807.735595703125" w:firstLine="12.122192382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(Do not read answer choices. Check all the answers  provided by the participant.) </w:t>
            </w:r>
          </w:p>
          <w:p w:rsidR="00000000" w:rsidDel="00000000" w:rsidP="00000000" w:rsidRDefault="00000000" w:rsidRPr="00000000" w14:paraId="000005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78857421875" w:line="240" w:lineRule="auto"/>
              <w:ind w:left="130.40649414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Call the local alert number  </w:t>
            </w:r>
          </w:p>
          <w:p w:rsidR="00000000" w:rsidDel="00000000" w:rsidP="00000000" w:rsidRDefault="00000000" w:rsidRPr="00000000" w14:paraId="000005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4.1308879852295" w:lineRule="auto"/>
              <w:ind w:left="457.6263427734375" w:right="642.5555419921875" w:hanging="333.22692871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Inform the authorities [specify to refer to the  appropriate point of contact in the context of the  investigation] </w:t>
            </w:r>
          </w:p>
          <w:p w:rsidR="00000000" w:rsidDel="00000000" w:rsidP="00000000" w:rsidRDefault="00000000" w:rsidRPr="00000000" w14:paraId="000005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69091796875" w:line="244.13060188293457" w:lineRule="auto"/>
              <w:ind w:left="117.5732421875" w:right="572.19482421875" w:firstLine="5.59020996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Inform response personnel [specify to refer to the  appropriate point of contact for the investigation] 4. Go to a public health center for treatment  </w:t>
            </w:r>
          </w:p>
          <w:p w:rsidR="00000000" w:rsidDel="00000000" w:rsidP="00000000" w:rsidRDefault="00000000" w:rsidRPr="00000000" w14:paraId="000005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751953125" w:line="240.65998077392578" w:lineRule="auto"/>
              <w:ind w:left="123.582763671875" w:right="1115.037841796875" w:hanging="0.623168945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Go to a private health facility for treatment  6. Go to an Ebola transit center  </w:t>
            </w:r>
          </w:p>
          <w:p w:rsidR="00000000" w:rsidDel="00000000" w:rsidP="00000000" w:rsidRDefault="00000000" w:rsidRPr="00000000" w14:paraId="000005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5546875" w:line="242.97391891479492" w:lineRule="auto"/>
              <w:ind w:left="121.10107421875" w:right="617.2503662109375" w:firstLine="1.65405273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Go to an Ebola Treatment Centre (ETC) for treatment 8. Go to a traditional practitioner for treatment  9. Go to a pharmacy to get medication  </w:t>
            </w:r>
          </w:p>
          <w:p w:rsidR="00000000" w:rsidDel="00000000" w:rsidP="00000000" w:rsidRDefault="00000000" w:rsidRPr="00000000" w14:paraId="000005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7177734375" w:line="240" w:lineRule="auto"/>
              <w:ind w:left="130.42480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10. Stay at home and recover  </w:t>
            </w:r>
          </w:p>
          <w:p w:rsidR="00000000" w:rsidDel="00000000" w:rsidP="00000000" w:rsidRDefault="00000000" w:rsidRPr="00000000" w14:paraId="000005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0.42663574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11. Stay away from others  </w:t>
            </w:r>
          </w:p>
          <w:p w:rsidR="00000000" w:rsidDel="00000000" w:rsidP="00000000" w:rsidRDefault="00000000" w:rsidRPr="00000000" w14:paraId="00000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30.42907714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12. Continue daily activities  </w:t>
            </w:r>
          </w:p>
          <w:p w:rsidR="00000000" w:rsidDel="00000000" w:rsidP="00000000" w:rsidRDefault="00000000" w:rsidRPr="00000000" w14:paraId="000005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0.43090820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13. Contact a religious leader  </w:t>
            </w:r>
          </w:p>
          <w:p w:rsidR="00000000" w:rsidDel="00000000" w:rsidP="00000000" w:rsidRDefault="00000000" w:rsidRPr="00000000" w14:paraId="000005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30.4327392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14. Pray  </w:t>
            </w:r>
          </w:p>
          <w:p w:rsidR="00000000" w:rsidDel="00000000" w:rsidP="00000000" w:rsidRDefault="00000000" w:rsidRPr="00000000" w14:paraId="000005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0.435180664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15. Other (specify):  </w:t>
            </w:r>
          </w:p>
          <w:p w:rsidR="00000000" w:rsidDel="00000000" w:rsidP="00000000" w:rsidRDefault="00000000" w:rsidRPr="00000000" w14:paraId="000005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5732421875" w:line="245.28748512268066" w:lineRule="auto"/>
              <w:ind w:left="130.43701171875" w:right="527.0928955078125" w:firstLine="320.47851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_________________________________________  16. I don't know  </w:t>
            </w:r>
          </w:p>
          <w:p w:rsidR="00000000" w:rsidDel="00000000" w:rsidP="00000000" w:rsidRDefault="00000000" w:rsidRPr="00000000" w14:paraId="000005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806884765625" w:line="240" w:lineRule="auto"/>
              <w:ind w:left="130.438842773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17. Refuses (Do not read) </w:t>
            </w:r>
          </w:p>
        </w:tc>
      </w:tr>
    </w:tbl>
    <w:p w:rsidR="00000000" w:rsidDel="00000000" w:rsidP="00000000" w:rsidRDefault="00000000" w:rsidRPr="00000000" w14:paraId="000005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60  </w:t>
      </w:r>
    </w:p>
    <w:p w:rsidR="00000000" w:rsidDel="00000000" w:rsidP="00000000" w:rsidRDefault="00000000" w:rsidRPr="00000000" w14:paraId="000005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19"/>
        <w:tblW w:w="8460.010375976562" w:type="dxa"/>
        <w:jc w:val="left"/>
        <w:tblInd w:w="1022.400131225585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16.009521484375"/>
        <w:gridCol w:w="5244.0008544921875"/>
        <w:tblGridChange w:id="0">
          <w:tblGrid>
            <w:gridCol w:w="3216.009521484375"/>
            <w:gridCol w:w="5244.0008544921875"/>
          </w:tblGrid>
        </w:tblGridChange>
      </w:tblGrid>
      <w:tr>
        <w:trPr>
          <w:cantSplit w:val="0"/>
          <w:trHeight w:val="606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260284423828" w:lineRule="auto"/>
              <w:ind w:left="466.7449951171875" w:right="309.208984375" w:hanging="343.5887145996094"/>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33. What would you do if a family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member had EVD symptoms? </w:t>
            </w:r>
          </w:p>
        </w:tc>
        <w:tc>
          <w:tcPr>
            <w:shd w:fill="auto" w:val="clear"/>
            <w:tcMar>
              <w:top w:w="100.0" w:type="dxa"/>
              <w:left w:w="100.0" w:type="dxa"/>
              <w:bottom w:w="100.0" w:type="dxa"/>
              <w:right w:w="100.0" w:type="dxa"/>
            </w:tcMar>
            <w:vAlign w:val="top"/>
          </w:tcPr>
          <w:p w:rsidR="00000000" w:rsidDel="00000000" w:rsidP="00000000" w:rsidRDefault="00000000" w:rsidRPr="00000000" w14:paraId="000005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260284423828" w:lineRule="auto"/>
              <w:ind w:left="112.4835205078125" w:right="807.7508544921875" w:firstLine="12.122192382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(Do not read answer choices. Check all the answers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p</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rovided by the participant.)</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8496093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Call the local alert number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4.1301727294922" w:lineRule="auto"/>
              <w:ind w:left="457.61962890625" w:right="642.5616455078125" w:hanging="341.50756835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Inform the authorities [specify to refer to the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appropriate point of contact in the context of the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investigation]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56396484375" w:line="243.55141639709473" w:lineRule="auto"/>
              <w:ind w:left="117.562255859375" w:right="97.05078125" w:firstLine="5.5932617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Inform response personnel [specify to refer to the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appropriate point of contact for the investigation]</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Take the person to a public health center for treatment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5. Take the person to a private care facility for treatment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6. Take the person to an Ebola transit center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5791015625" w:line="242.97260284423828" w:lineRule="auto"/>
              <w:ind w:left="121.083984375" w:right="188.37646484375" w:firstLine="1.657104492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7. Take the person to an Ebola Treatment Center (ETC)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8. Take the person to a traditional practitioner lay health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practitioner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83984375" w:line="240" w:lineRule="auto"/>
              <w:ind w:left="121.0839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9. Go to a pharmacy to get medication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10. Take care of the person at home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57324218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11. Keep the person away from other people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12. Contact a religious leader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13. Pray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14. Do nothing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15. Other (specify):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7578125" w:line="242.97391891479492" w:lineRule="auto"/>
              <w:ind w:left="130.4058837890625" w:right="527.1246337890625" w:firstLine="320.477905273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_________________________________________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16. I don't know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6650390625" w:line="240" w:lineRule="auto"/>
              <w:ind w:left="130.405883789062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17. Refuse (Do not read) </w:t>
            </w:r>
          </w:p>
        </w:tc>
      </w:tr>
      <w:tr>
        <w:trPr>
          <w:cantSplit w:val="0"/>
          <w:trHeight w:val="5056.7999267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1308879852295" w:lineRule="auto"/>
              <w:ind w:left="460.31341552734375" w:right="107.22991943359375" w:hanging="337.1571350097656"/>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34. What would you do if a member  of your community is suspected  of having EVD? </w:t>
            </w:r>
          </w:p>
        </w:tc>
        <w:tc>
          <w:tcPr>
            <w:shd w:fill="auto" w:val="clear"/>
            <w:tcMar>
              <w:top w:w="100.0" w:type="dxa"/>
              <w:left w:w="100.0" w:type="dxa"/>
              <w:bottom w:w="100.0" w:type="dxa"/>
              <w:right w:w="100.0" w:type="dxa"/>
            </w:tcMar>
            <w:vAlign w:val="top"/>
          </w:tcPr>
          <w:p w:rsidR="00000000" w:rsidDel="00000000" w:rsidP="00000000" w:rsidRDefault="00000000" w:rsidRPr="00000000" w14:paraId="000005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112.469482421875" w:right="807.7655029296875" w:firstLine="12.120971679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(Do not read answer choices. Check all the answers  provided by the participant.) </w:t>
            </w:r>
          </w:p>
          <w:p w:rsidR="00000000" w:rsidDel="00000000" w:rsidP="00000000" w:rsidRDefault="00000000" w:rsidRPr="00000000" w14:paraId="000005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7177734375" w:line="240" w:lineRule="auto"/>
              <w:ind w:left="130.39245605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Call the local alert number  </w:t>
            </w:r>
          </w:p>
          <w:p w:rsidR="00000000" w:rsidDel="00000000" w:rsidP="00000000" w:rsidRDefault="00000000" w:rsidRPr="00000000" w14:paraId="000005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51220703125" w:line="244.1308879852295" w:lineRule="auto"/>
              <w:ind w:left="457.6129150390625" w:right="642.568359375" w:hanging="333.22692871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Inform the authorities [specify to refer to the  appropriate point of contact in the context of the  investigation] </w:t>
            </w:r>
          </w:p>
          <w:p w:rsidR="00000000" w:rsidDel="00000000" w:rsidP="00000000" w:rsidRDefault="00000000" w:rsidRPr="00000000" w14:paraId="000005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751953125" w:line="242.9736042022705" w:lineRule="auto"/>
              <w:ind w:left="117.559814453125" w:right="572.208251953125" w:firstLine="5.59020996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Inform response personnel [specify to refer to the  appropriate point of contact for the investigation] 4. Notify a local community leader  </w:t>
            </w:r>
          </w:p>
          <w:p w:rsidR="00000000" w:rsidDel="00000000" w:rsidP="00000000" w:rsidRDefault="00000000" w:rsidRPr="00000000" w14:paraId="000005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7177734375" w:line="242.9733180999756" w:lineRule="auto"/>
              <w:ind w:left="454.510498046875" w:right="375.9027099609375" w:hanging="331.564331054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Encourage the person to seek treatment in an Ebola  treatment center  </w:t>
            </w:r>
          </w:p>
          <w:p w:rsidR="00000000" w:rsidDel="00000000" w:rsidP="00000000" w:rsidRDefault="00000000" w:rsidRPr="00000000" w14:paraId="000005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78857421875" w:line="245.28785705566406" w:lineRule="auto"/>
              <w:ind w:left="460.3118896484375" w:right="205.2105712890625" w:hanging="336.74255371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 Encourage the person to get tested at an Ebola transit  center  </w:t>
            </w:r>
          </w:p>
          <w:p w:rsidR="00000000" w:rsidDel="00000000" w:rsidP="00000000" w:rsidRDefault="00000000" w:rsidRPr="00000000" w14:paraId="000005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72509765625" w:line="240" w:lineRule="auto"/>
              <w:ind w:left="122.741088867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Do nothing  </w:t>
            </w:r>
          </w:p>
          <w:p w:rsidR="00000000" w:rsidDel="00000000" w:rsidP="00000000" w:rsidRDefault="00000000" w:rsidRPr="00000000" w14:paraId="000005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1.0852050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8. Pray  </w:t>
            </w:r>
          </w:p>
          <w:p w:rsidR="00000000" w:rsidDel="00000000" w:rsidP="00000000" w:rsidRDefault="00000000" w:rsidRPr="00000000" w14:paraId="000005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93994140625" w:line="240" w:lineRule="auto"/>
              <w:ind w:left="121.085815429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9. Avoid contact with the suspicious person  </w:t>
            </w:r>
          </w:p>
          <w:p w:rsidR="00000000" w:rsidDel="00000000" w:rsidP="00000000" w:rsidRDefault="00000000" w:rsidRPr="00000000" w14:paraId="000005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84228515625" w:line="240" w:lineRule="auto"/>
              <w:ind w:left="130.4089355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10. Other (specify):  </w:t>
            </w:r>
          </w:p>
          <w:p w:rsidR="00000000" w:rsidDel="00000000" w:rsidP="00000000" w:rsidRDefault="00000000" w:rsidRPr="00000000" w14:paraId="000005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93994140625" w:line="242.9732608795166" w:lineRule="auto"/>
              <w:ind w:left="130.4107666015625" w:right="318.338623046875" w:firstLine="320.47851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___________________________________________  11. I don't know  </w:t>
            </w:r>
          </w:p>
          <w:p w:rsidR="00000000" w:rsidDel="00000000" w:rsidP="00000000" w:rsidRDefault="00000000" w:rsidRPr="00000000" w14:paraId="000005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57177734375" w:line="240" w:lineRule="auto"/>
              <w:ind w:left="130.41320800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12. Refuse (Do not read) </w:t>
            </w:r>
          </w:p>
        </w:tc>
      </w:tr>
      <w:tr>
        <w:trPr>
          <w:cantSplit w:val="0"/>
          <w:trHeight w:val="1019.9903869628906"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15628051757812"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35. What would you do if a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0" w:right="349.159545898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member of your community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93994140625" w:line="240" w:lineRule="auto"/>
              <w:ind w:left="0" w:right="0"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died of EVD or an unknown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460.3233337402344"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cause?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2608795166" w:lineRule="auto"/>
              <w:ind w:left="112.4835205078125" w:right="807.7508544921875" w:firstLine="12.122192382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(Do not read answer choices. Check all the answers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p</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rovided by the participant.)</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72753906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Do not touch or wash the corpse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4.39819335937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Call the local alert number </w:t>
            </w:r>
          </w:p>
        </w:tc>
      </w:tr>
    </w:tbl>
    <w:p w:rsidR="00000000" w:rsidDel="00000000" w:rsidP="00000000" w:rsidRDefault="00000000" w:rsidRPr="00000000" w14:paraId="000005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61  </w:t>
      </w:r>
    </w:p>
    <w:p w:rsidR="00000000" w:rsidDel="00000000" w:rsidP="00000000" w:rsidRDefault="00000000" w:rsidRPr="00000000" w14:paraId="000005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20"/>
        <w:tblW w:w="8460.010375976562" w:type="dxa"/>
        <w:jc w:val="left"/>
        <w:tblInd w:w="1022.400131225585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16.009521484375"/>
        <w:gridCol w:w="5244.0008544921875"/>
        <w:tblGridChange w:id="0">
          <w:tblGrid>
            <w:gridCol w:w="3216.009521484375"/>
            <w:gridCol w:w="5244.0008544921875"/>
          </w:tblGrid>
        </w:tblGridChange>
      </w:tblGrid>
      <w:tr>
        <w:trPr>
          <w:cantSplit w:val="0"/>
          <w:trHeight w:val="3544.801025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5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20365905762" w:lineRule="auto"/>
              <w:ind w:left="458.8629150390625" w:right="316.253662109375" w:hanging="342.54333496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Inform the authorities or response personnel [specify</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to refer to the appropriate point of contact in the</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context of the investigation]</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0546875" w:line="240" w:lineRule="auto"/>
              <w:ind w:left="117.562255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Notify a local community leader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22.9479980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5. Notifying a religious leader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3.5699462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6. Notify a traditional practitioner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5732421875" w:line="240" w:lineRule="auto"/>
              <w:ind w:left="122.741088867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7. Notify the local health facility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7578125" w:line="240" w:lineRule="auto"/>
              <w:ind w:left="121.0839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8. Don't tell anyone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1.0839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9. Don't be alarmed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10. Hold a funeral in secret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11. Other (specify):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7578125" w:line="242.97260284423828" w:lineRule="auto"/>
              <w:ind w:left="130.4058837890625" w:right="527.1246337890625" w:firstLine="320.477905273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_________________________________________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12. I don't know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7275390625" w:line="240" w:lineRule="auto"/>
              <w:ind w:left="130.405883789062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13. Refuse (Do not read) </w:t>
            </w:r>
          </w:p>
        </w:tc>
      </w:tr>
      <w:tr>
        <w:trPr>
          <w:cantSplit w:val="0"/>
          <w:trHeight w:val="261.599121093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877685546875" w:right="0" w:firstLine="0"/>
              <w:jc w:val="left"/>
              <w:rPr>
                <w:rFonts w:ascii="Arial" w:cs="Arial" w:eastAsia="Arial" w:hAnsi="Arial"/>
                <w:b w:val="0"/>
                <w:i w:val="0"/>
                <w:smallCaps w:val="0"/>
                <w:strike w:val="0"/>
                <w:color w:val="000000"/>
                <w:sz w:val="20.734708786010742"/>
                <w:szCs w:val="20.734708786010742"/>
                <w:u w:val="none"/>
                <w:shd w:fill="e7e6e6"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e7e6e6" w:val="clear"/>
                <w:vertAlign w:val="baseline"/>
                <w:rtl w:val="0"/>
              </w:rPr>
              <w:t xml:space="preserve">COMMUNITY INVOLVEMENT IN THE RESPONSE</w:t>
            </w:r>
          </w:p>
        </w:tc>
      </w:tr>
      <w:tr>
        <w:trPr>
          <w:cantSplit w:val="0"/>
          <w:trHeight w:val="549.6002197265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2877426147461" w:lineRule="auto"/>
              <w:ind w:left="128.33511352539062" w:right="185.99609375" w:hanging="10.35751342773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Read the following to the participant : I am also interested in the leaders in your community and the  people you think should be involved in ending the EVD outbreak.</w:t>
            </w:r>
          </w:p>
        </w:tc>
      </w:tr>
      <w:tr>
        <w:trPr>
          <w:cantSplit w:val="0"/>
          <w:trHeight w:val="101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81694984436035" w:lineRule="auto"/>
              <w:ind w:left="161.566162109375" w:right="148.1640625" w:firstLine="0"/>
              <w:jc w:val="righ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36. Who are the trusted leaders in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your community that you could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contact for EVD information?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5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Leaders Name (Free Text):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450.7836914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_________________________________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6342773437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I don't know </w:t>
            </w:r>
            <w:r w:rsidDel="00000000" w:rsidR="00000000" w:rsidRPr="00000000">
              <w:rPr>
                <w:rFonts w:ascii="Arial" w:cs="Arial" w:eastAsia="Arial" w:hAnsi="Arial"/>
                <w:b w:val="0"/>
                <w:i w:val="0"/>
                <w:smallCaps w:val="0"/>
                <w:strike w:val="0"/>
                <w:color w:val="000000"/>
                <w:sz w:val="18.7069034576416"/>
                <w:szCs w:val="18.7069034576416"/>
                <w:highlight w:val="white"/>
                <w:u w:val="none"/>
                <w:vertAlign w:val="baseline"/>
                <w:rtl w:val="0"/>
              </w:rPr>
              <w:t xml:space="preserve"></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go to Q.38</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23.15551757812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Refuse (Do not read) go to Q.38</w:t>
            </w:r>
          </w:p>
        </w:tc>
      </w:tr>
      <w:tr>
        <w:trPr>
          <w:cantSplit w:val="0"/>
          <w:trHeight w:val="1272.00012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454.5135498046875" w:right="195.7611083984375" w:hanging="331.3572692871094"/>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37. Would you be willing to share  their name, phone number, and  physical address? </w:t>
            </w:r>
          </w:p>
        </w:tc>
        <w:tc>
          <w:tcPr>
            <w:shd w:fill="auto" w:val="clear"/>
            <w:tcMar>
              <w:top w:w="100.0" w:type="dxa"/>
              <w:left w:w="100.0" w:type="dxa"/>
              <w:bottom w:w="100.0" w:type="dxa"/>
              <w:right w:w="100.0" w:type="dxa"/>
            </w:tcMar>
            <w:vAlign w:val="top"/>
          </w:tcPr>
          <w:p w:rsidR="00000000" w:rsidDel="00000000" w:rsidP="00000000" w:rsidRDefault="00000000" w:rsidRPr="00000000" w14:paraId="000005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450.877685546875" w:right="184.788818359375" w:hanging="320.48706054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Yes </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Note name, phone number and physical address:  _____________________________________________ _____  </w:t>
            </w:r>
          </w:p>
          <w:p w:rsidR="00000000" w:rsidDel="00000000" w:rsidP="00000000" w:rsidRDefault="00000000" w:rsidRPr="00000000" w14:paraId="000005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7275390625" w:line="240" w:lineRule="auto"/>
              <w:ind w:left="124.39147949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No  </w:t>
            </w:r>
          </w:p>
          <w:p w:rsidR="00000000" w:rsidDel="00000000" w:rsidP="00000000" w:rsidRDefault="00000000" w:rsidRPr="00000000" w14:paraId="000005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23.150024414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Refuse (Do not read) </w:t>
            </w:r>
          </w:p>
        </w:tc>
      </w:tr>
      <w:tr>
        <w:trPr>
          <w:cantSplit w:val="0"/>
          <w:trHeight w:val="10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123.15628051757812" w:right="267.4710083007812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38. Are there other people in your  community who you think  </w:t>
            </w:r>
          </w:p>
          <w:p w:rsidR="00000000" w:rsidDel="00000000" w:rsidP="00000000" w:rsidRDefault="00000000" w:rsidRPr="00000000" w14:paraId="000005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7275390625" w:line="240" w:lineRule="auto"/>
              <w:ind w:left="459.4847106933594"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should be involved in the  </w:t>
            </w:r>
          </w:p>
          <w:p w:rsidR="00000000" w:rsidDel="00000000" w:rsidP="00000000" w:rsidRDefault="00000000" w:rsidRPr="00000000" w14:paraId="000005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466.7350769042969"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response? </w:t>
            </w:r>
          </w:p>
        </w:tc>
        <w:tc>
          <w:tcPr>
            <w:shd w:fill="auto" w:val="clear"/>
            <w:tcMar>
              <w:top w:w="100.0" w:type="dxa"/>
              <w:left w:w="100.0" w:type="dxa"/>
              <w:bottom w:w="100.0" w:type="dxa"/>
              <w:right w:w="100.0" w:type="dxa"/>
            </w:tcMar>
            <w:vAlign w:val="top"/>
          </w:tcPr>
          <w:p w:rsidR="00000000" w:rsidDel="00000000" w:rsidP="00000000" w:rsidRDefault="00000000" w:rsidRPr="00000000" w14:paraId="000005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3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Yes  </w:t>
            </w:r>
          </w:p>
          <w:p w:rsidR="00000000" w:rsidDel="00000000" w:rsidP="00000000" w:rsidRDefault="00000000" w:rsidRPr="00000000" w14:paraId="000005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4.384155273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No</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go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to Q.40 </w:t>
            </w:r>
          </w:p>
          <w:p w:rsidR="00000000" w:rsidDel="00000000" w:rsidP="00000000" w:rsidRDefault="00000000" w:rsidRPr="00000000" w14:paraId="000005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3.1549072265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I don't know </w:t>
            </w:r>
            <w:r w:rsidDel="00000000" w:rsidR="00000000" w:rsidRPr="00000000">
              <w:rPr>
                <w:rFonts w:ascii="Arial" w:cs="Arial" w:eastAsia="Arial" w:hAnsi="Arial"/>
                <w:b w:val="0"/>
                <w:i w:val="0"/>
                <w:smallCaps w:val="0"/>
                <w:strike w:val="0"/>
                <w:color w:val="000000"/>
                <w:sz w:val="18.7069034576416"/>
                <w:szCs w:val="18.7069034576416"/>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Q.40 </w:t>
            </w:r>
          </w:p>
          <w:p w:rsidR="00000000" w:rsidDel="00000000" w:rsidP="00000000" w:rsidRDefault="00000000" w:rsidRPr="00000000" w14:paraId="000005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17.56103515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Refuse (Do not read)</w:t>
            </w:r>
          </w:p>
        </w:tc>
      </w:tr>
      <w:tr>
        <w:trPr>
          <w:cantSplit w:val="0"/>
          <w:trHeight w:val="1269.60021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454.5130920410156" w:right="191.06292724609375" w:hanging="331.3568115234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39. Would you be willing to share  their name, phone number and  physical address? </w:t>
            </w:r>
          </w:p>
        </w:tc>
        <w:tc>
          <w:tcPr>
            <w:shd w:fill="auto" w:val="clear"/>
            <w:tcMar>
              <w:top w:w="100.0" w:type="dxa"/>
              <w:left w:w="100.0" w:type="dxa"/>
              <w:bottom w:w="100.0" w:type="dxa"/>
              <w:right w:w="100.0" w:type="dxa"/>
            </w:tcMar>
            <w:vAlign w:val="top"/>
          </w:tcPr>
          <w:p w:rsidR="00000000" w:rsidDel="00000000" w:rsidP="00000000" w:rsidRDefault="00000000" w:rsidRPr="00000000" w14:paraId="000005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459.468994140625" w:right="169.6282958984375" w:hanging="329.07836914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Yes, write down their names, phone number and physical  address:  </w:t>
            </w:r>
          </w:p>
          <w:p w:rsidR="00000000" w:rsidDel="00000000" w:rsidP="00000000" w:rsidRDefault="00000000" w:rsidRPr="00000000" w14:paraId="000005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7275390625" w:line="242.9733180999756" w:lineRule="auto"/>
              <w:ind w:left="124.38232421875" w:right="181.5875244140625" w:firstLine="326.486206054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______________________________________________  2. No  </w:t>
            </w:r>
          </w:p>
          <w:p w:rsidR="00000000" w:rsidDel="00000000" w:rsidP="00000000" w:rsidRDefault="00000000" w:rsidRPr="00000000" w14:paraId="000005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7275390625" w:line="240" w:lineRule="auto"/>
              <w:ind w:left="123.14086914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Refuse (Do not read) </w:t>
            </w:r>
          </w:p>
        </w:tc>
      </w:tr>
      <w:tr>
        <w:trPr>
          <w:cantSplit w:val="0"/>
          <w:trHeight w:val="767.9998779296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71864318848" w:lineRule="auto"/>
              <w:ind w:left="113.6273193359375" w:right="99.6368408203125" w:firstLine="13.464813232421875"/>
              <w:jc w:val="left"/>
              <w:rPr>
                <w:rFonts w:ascii="Arial" w:cs="Arial" w:eastAsia="Arial" w:hAnsi="Arial"/>
                <w:b w:val="0"/>
                <w:i w:val="0"/>
                <w:smallCaps w:val="0"/>
                <w:strike w:val="0"/>
                <w:color w:val="000000"/>
                <w:sz w:val="20.734708786010742"/>
                <w:szCs w:val="20.734708786010742"/>
                <w:u w:val="none"/>
                <w:shd w:fill="e7e6e6"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e7e6e6" w:val="clear"/>
                <w:vertAlign w:val="baseline"/>
                <w:rtl w:val="0"/>
              </w:rPr>
              <w:t xml:space="preserve">PERCEPTIONS OF RESPONSE [Include this section only if EVD response activities are underway and you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e7e6e6" w:val="clear"/>
                <w:vertAlign w:val="baseline"/>
                <w:rtl w:val="0"/>
              </w:rPr>
              <w:t xml:space="preserve">want to understand community perceptions. Perceptions of response are covered in more detail in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e7e6e6" w:val="clear"/>
                <w:vertAlign w:val="baseline"/>
                <w:rtl w:val="0"/>
              </w:rPr>
              <w:t xml:space="preserve">survey 2].</w:t>
            </w:r>
          </w:p>
        </w:tc>
      </w:tr>
      <w:tr>
        <w:trPr>
          <w:cantSplit w:val="0"/>
          <w:trHeight w:val="1272.00012207031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5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519027709961" w:lineRule="auto"/>
              <w:ind w:left="117.97760009765625" w:right="102.0269775390625" w:hanging="0.18630981445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Read the following to the participant: There are already many organizations and individuals  working to end the EVD outbreak. These are called "response teams" and you may have  encountered them in your community. These response teams carry out a number of activities, for  example, they provide contact tracing, vaccination, medical care and case management for  possible EVD cases, and safe and dignified burial. </w:t>
            </w:r>
          </w:p>
        </w:tc>
      </w:tr>
      <w:tr>
        <w:trPr>
          <w:cantSplit w:val="0"/>
          <w:trHeight w:val="10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2608795166" w:lineRule="auto"/>
              <w:ind w:left="117.56317138671875" w:right="149.88464355468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40. Have you seen anyone from the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response team in your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97021484375" w:line="245.28748512268066" w:lineRule="auto"/>
              <w:ind w:left="460.3233337402344" w:right="284.5684814453125"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community during the current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outbreak? </w:t>
            </w:r>
          </w:p>
        </w:tc>
        <w:tc>
          <w:tcPr>
            <w:shd w:fill="auto" w:val="clear"/>
            <w:tcMar>
              <w:top w:w="100.0" w:type="dxa"/>
              <w:left w:w="100.0" w:type="dxa"/>
              <w:bottom w:w="100.0" w:type="dxa"/>
              <w:right w:w="100.0" w:type="dxa"/>
            </w:tcMar>
            <w:vAlign w:val="top"/>
          </w:tcPr>
          <w:p w:rsidR="00000000" w:rsidDel="00000000" w:rsidP="00000000" w:rsidRDefault="00000000" w:rsidRPr="00000000" w14:paraId="000005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Yes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No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3.15551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I don't know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84228515625" w:line="240" w:lineRule="auto"/>
              <w:ind w:left="117.56225585937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Refuse (Do not read)</w:t>
            </w:r>
          </w:p>
        </w:tc>
      </w:tr>
    </w:tbl>
    <w:p w:rsidR="00000000" w:rsidDel="00000000" w:rsidP="00000000" w:rsidRDefault="00000000" w:rsidRPr="00000000" w14:paraId="000005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62  </w:t>
      </w:r>
    </w:p>
    <w:p w:rsidR="00000000" w:rsidDel="00000000" w:rsidP="00000000" w:rsidRDefault="00000000" w:rsidRPr="00000000" w14:paraId="000005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21"/>
        <w:tblW w:w="8460.010375976562" w:type="dxa"/>
        <w:jc w:val="left"/>
        <w:tblInd w:w="1022.400131225585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16.009521484375"/>
        <w:gridCol w:w="5244.0008544921875"/>
        <w:tblGridChange w:id="0">
          <w:tblGrid>
            <w:gridCol w:w="3216.009521484375"/>
            <w:gridCol w:w="5244.0008544921875"/>
          </w:tblGrid>
        </w:tblGridChange>
      </w:tblGrid>
      <w:tr>
        <w:trPr>
          <w:cantSplit w:val="0"/>
          <w:trHeight w:val="1039.200439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20365905762" w:lineRule="auto"/>
              <w:ind w:left="454.52301025390625" w:right="327.4786376953125" w:hanging="336.9598388671875"/>
              <w:jc w:val="both"/>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41. Are you satisfied with the way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the response teams work with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community members? </w:t>
            </w:r>
          </w:p>
        </w:tc>
        <w:tc>
          <w:tcPr>
            <w:shd w:fill="auto" w:val="clear"/>
            <w:tcMar>
              <w:top w:w="100.0" w:type="dxa"/>
              <w:left w:w="100.0" w:type="dxa"/>
              <w:bottom w:w="100.0" w:type="dxa"/>
              <w:right w:w="100.0" w:type="dxa"/>
            </w:tcMar>
            <w:vAlign w:val="top"/>
          </w:tcPr>
          <w:p w:rsidR="00000000" w:rsidDel="00000000" w:rsidP="00000000" w:rsidRDefault="00000000" w:rsidRPr="00000000" w14:paraId="000005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Yes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w:t>
            </w:r>
            <w:r w:rsidDel="00000000" w:rsidR="00000000" w:rsidRPr="00000000">
              <w:rPr>
                <w:rFonts w:ascii="Arial" w:cs="Arial" w:eastAsia="Arial" w:hAnsi="Arial"/>
                <w:b w:val="0"/>
                <w:i w:val="0"/>
                <w:smallCaps w:val="0"/>
                <w:strike w:val="0"/>
                <w:color w:val="000000"/>
                <w:sz w:val="18.7069034576416"/>
                <w:szCs w:val="18.7069034576416"/>
                <w:highlight w:val="white"/>
                <w:u w:val="none"/>
                <w:vertAlign w:val="baseline"/>
                <w:rtl w:val="0"/>
              </w:rPr>
              <w:t xml:space="preserve">No 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go to Q.42b</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3.15551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I don't </w:t>
            </w:r>
            <w:r w:rsidDel="00000000" w:rsidR="00000000" w:rsidRPr="00000000">
              <w:rPr>
                <w:rFonts w:ascii="Arial" w:cs="Arial" w:eastAsia="Arial" w:hAnsi="Arial"/>
                <w:b w:val="0"/>
                <w:i w:val="0"/>
                <w:smallCaps w:val="0"/>
                <w:strike w:val="0"/>
                <w:color w:val="000000"/>
                <w:sz w:val="18.7069034576416"/>
                <w:szCs w:val="18.7069034576416"/>
                <w:highlight w:val="white"/>
                <w:u w:val="none"/>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go to Q.43</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5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17.56225585937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Refuse (Do not read) </w:t>
            </w:r>
            <w:r w:rsidDel="00000000" w:rsidR="00000000" w:rsidRPr="00000000">
              <w:rPr>
                <w:rFonts w:ascii="Arial" w:cs="Arial" w:eastAsia="Arial" w:hAnsi="Arial"/>
                <w:b w:val="0"/>
                <w:i w:val="0"/>
                <w:smallCaps w:val="0"/>
                <w:strike w:val="0"/>
                <w:color w:val="000000"/>
                <w:sz w:val="18.7069034576416"/>
                <w:szCs w:val="18.7069034576416"/>
                <w:highlight w:val="white"/>
                <w:u w:val="none"/>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go to Q.43</w:t>
            </w:r>
          </w:p>
        </w:tc>
      </w:tr>
      <w:tr>
        <w:trPr>
          <w:cantSplit w:val="0"/>
          <w:trHeight w:val="76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7.5631713867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42. If so, why are you satisfied?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5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043334960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(Free text)  </w:t>
            </w:r>
          </w:p>
          <w:p w:rsidR="00000000" w:rsidDel="00000000" w:rsidP="00000000" w:rsidRDefault="00000000" w:rsidRPr="00000000" w14:paraId="000005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2.97377586364746" w:lineRule="auto"/>
              <w:ind w:left="124.4000244140625" w:right="181.5692138671875" w:firstLine="326.486206054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______________________________________________  2. Refuse (Do not read) </w:t>
            </w:r>
          </w:p>
        </w:tc>
      </w:tr>
      <w:tr>
        <w:trPr>
          <w:cantSplit w:val="0"/>
          <w:trHeight w:val="10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42b. If not, why are you dissatisfied?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5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666137695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(Free text)  </w:t>
            </w:r>
          </w:p>
          <w:p w:rsidR="00000000" w:rsidDel="00000000" w:rsidP="00000000" w:rsidRDefault="00000000" w:rsidRPr="00000000" w14:paraId="000006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2.97377586364746" w:lineRule="auto"/>
              <w:ind w:left="450.8831787109375" w:right="124.8016357421875"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_______________________________________________ __  </w:t>
            </w:r>
          </w:p>
          <w:p w:rsidR="00000000" w:rsidDel="00000000" w:rsidP="00000000" w:rsidRDefault="00000000" w:rsidRPr="00000000" w14:paraId="000006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4833984375" w:line="240" w:lineRule="auto"/>
              <w:ind w:left="124.39697265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Refuse (Do not read) </w:t>
            </w:r>
          </w:p>
        </w:tc>
      </w:tr>
      <w:tr>
        <w:trPr>
          <w:cantSplit w:val="0"/>
          <w:trHeight w:val="261.599121093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6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09213256835938" w:right="0" w:firstLine="0"/>
              <w:jc w:val="left"/>
              <w:rPr>
                <w:rFonts w:ascii="Arial" w:cs="Arial" w:eastAsia="Arial" w:hAnsi="Arial"/>
                <w:b w:val="0"/>
                <w:i w:val="0"/>
                <w:smallCaps w:val="0"/>
                <w:strike w:val="0"/>
                <w:color w:val="000000"/>
                <w:sz w:val="20.734708786010742"/>
                <w:szCs w:val="20.734708786010742"/>
                <w:u w:val="none"/>
                <w:shd w:fill="e7e6e6"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e7e6e6" w:val="clear"/>
                <w:vertAlign w:val="baseline"/>
                <w:rtl w:val="0"/>
              </w:rPr>
              <w:t xml:space="preserve">DEMOGRAPHICS</w:t>
            </w:r>
          </w:p>
        </w:tc>
      </w:tr>
      <w:tr>
        <w:trPr>
          <w:cantSplit w:val="0"/>
          <w:trHeight w:val="765.60058593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6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12957191467285" w:lineRule="auto"/>
              <w:ind w:left="121.08474731445312" w:right="73.109130859375" w:firstLine="0.62149047851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(Read the following text to the participant): Thank you for taking the time to participate in our  survey. Before I conclude, I'd like to ask you a few questions so we can understand your journey a little  better. </w:t>
            </w:r>
          </w:p>
        </w:tc>
      </w:tr>
      <w:tr>
        <w:trPr>
          <w:cantSplit w:val="0"/>
          <w:trHeight w:val="39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7.5631713867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43. What is your date of birth? </w:t>
            </w:r>
          </w:p>
        </w:tc>
        <w:tc>
          <w:tcPr>
            <w:shd w:fill="auto" w:val="clear"/>
            <w:tcMar>
              <w:top w:w="100.0" w:type="dxa"/>
              <w:left w:w="100.0" w:type="dxa"/>
              <w:bottom w:w="100.0" w:type="dxa"/>
              <w:right w:w="100.0" w:type="dxa"/>
            </w:tcMar>
            <w:vAlign w:val="top"/>
          </w:tcPr>
          <w:p w:rsidR="00000000" w:rsidDel="00000000" w:rsidP="00000000" w:rsidRDefault="00000000" w:rsidRPr="00000000" w14:paraId="000006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61120605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Date (mm/dd/yyyy): ___ ___ / ___ ___ / ___ ___ ___ ___ </w:t>
            </w:r>
          </w:p>
        </w:tc>
      </w:tr>
      <w:tr>
        <w:trPr>
          <w:cantSplit w:val="0"/>
          <w:trHeight w:val="513.60046386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7.5631713867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44. [Note the gender of the  </w:t>
            </w:r>
          </w:p>
          <w:p w:rsidR="00000000" w:rsidDel="00000000" w:rsidP="00000000" w:rsidRDefault="00000000" w:rsidRPr="00000000" w14:paraId="000006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450.8943176269531"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participant]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6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Male </w:t>
            </w:r>
          </w:p>
          <w:p w:rsidR="00000000" w:rsidDel="00000000" w:rsidP="00000000" w:rsidRDefault="00000000" w:rsidRPr="00000000" w14:paraId="000006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Female </w:t>
            </w:r>
          </w:p>
        </w:tc>
      </w:tr>
    </w:tbl>
    <w:p w:rsidR="00000000" w:rsidDel="00000000" w:rsidP="00000000" w:rsidRDefault="00000000" w:rsidRPr="00000000" w14:paraId="000006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63  </w:t>
      </w:r>
    </w:p>
    <w:p w:rsidR="00000000" w:rsidDel="00000000" w:rsidP="00000000" w:rsidRDefault="00000000" w:rsidRPr="00000000" w14:paraId="000006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22"/>
        <w:tblW w:w="8460.010375976562" w:type="dxa"/>
        <w:jc w:val="left"/>
        <w:tblInd w:w="1022.400131225585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16.009521484375"/>
        <w:gridCol w:w="5244.0008544921875"/>
        <w:tblGridChange w:id="0">
          <w:tblGrid>
            <w:gridCol w:w="3216.009521484375"/>
            <w:gridCol w:w="5244.0008544921875"/>
          </w:tblGrid>
        </w:tblGridChange>
      </w:tblGrid>
      <w:tr>
        <w:trPr>
          <w:cantSplit w:val="0"/>
          <w:trHeight w:val="8119.200439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260284423828" w:lineRule="auto"/>
              <w:ind w:left="460.5204772949219" w:right="438.3026123046875" w:hanging="342.9573059082031"/>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45. What is your highest level of  education?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6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39001464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None  </w:t>
            </w:r>
          </w:p>
          <w:p w:rsidR="00000000" w:rsidDel="00000000" w:rsidP="00000000" w:rsidRDefault="00000000" w:rsidRPr="00000000" w14:paraId="000006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4.3835449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Primary school  </w:t>
            </w:r>
          </w:p>
          <w:p w:rsidR="00000000" w:rsidDel="00000000" w:rsidP="00000000" w:rsidRDefault="00000000" w:rsidRPr="00000000" w14:paraId="000006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3.142089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High school  </w:t>
            </w:r>
          </w:p>
          <w:p w:rsidR="00000000" w:rsidDel="00000000" w:rsidP="00000000" w:rsidRDefault="00000000" w:rsidRPr="00000000" w14:paraId="000006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17.55004882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Secondary school diploma  </w:t>
            </w:r>
          </w:p>
          <w:p w:rsidR="00000000" w:rsidDel="00000000" w:rsidP="00000000" w:rsidRDefault="00000000" w:rsidRPr="00000000" w14:paraId="000006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7578125" w:line="242.97260284423828" w:lineRule="auto"/>
              <w:ind w:left="123.5601806640625" w:right="1059.3829345703125" w:hanging="0.623168945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University degree (including graduate degree)  6. Technical or vocational school  </w:t>
            </w:r>
          </w:p>
          <w:p w:rsidR="00000000" w:rsidDel="00000000" w:rsidP="00000000" w:rsidRDefault="00000000" w:rsidRPr="00000000" w14:paraId="000006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57373046875" w:line="240" w:lineRule="auto"/>
              <w:ind w:left="122.732543945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Refuse (Do not read)</w:t>
            </w:r>
          </w:p>
        </w:tc>
      </w:tr>
    </w:tbl>
    <w:p w:rsidR="00000000" w:rsidDel="00000000" w:rsidP="00000000" w:rsidRDefault="00000000" w:rsidRPr="00000000" w14:paraId="000006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64  </w:t>
      </w:r>
    </w:p>
    <w:p w:rsidR="00000000" w:rsidDel="00000000" w:rsidP="00000000" w:rsidRDefault="00000000" w:rsidRPr="00000000" w14:paraId="000006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23"/>
        <w:tblW w:w="8460.010375976562" w:type="dxa"/>
        <w:jc w:val="left"/>
        <w:tblInd w:w="1022.400131225585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16.009521484375"/>
        <w:gridCol w:w="5244.0008544921875"/>
        <w:tblGridChange w:id="0">
          <w:tblGrid>
            <w:gridCol w:w="3216.009521484375"/>
            <w:gridCol w:w="5244.0008544921875"/>
          </w:tblGrid>
        </w:tblGridChange>
      </w:tblGrid>
      <w:tr>
        <w:trPr>
          <w:cantSplit w:val="0"/>
          <w:trHeight w:val="606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260284423828" w:lineRule="auto"/>
              <w:ind w:left="117.56317138671875" w:right="445.446777343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46. What type of activity do you  engage in to generate the  </w:t>
            </w:r>
          </w:p>
          <w:p w:rsidR="00000000" w:rsidDel="00000000" w:rsidP="00000000" w:rsidRDefault="00000000" w:rsidRPr="00000000" w14:paraId="000006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849609375" w:line="240" w:lineRule="auto"/>
              <w:ind w:left="466.7350769042969"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majority of your income?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8325195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No activity  </w:t>
            </w:r>
          </w:p>
          <w:p w:rsidR="00000000" w:rsidDel="00000000" w:rsidP="00000000" w:rsidRDefault="00000000" w:rsidRPr="00000000" w14:paraId="000006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2.97377586364746" w:lineRule="auto"/>
              <w:ind w:left="123.1591796875" w:right="1054.495849609375" w:firstLine="1.242065429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Agriculture, livestock, forestry, and fisheries  3. Extractive activities  </w:t>
            </w:r>
          </w:p>
          <w:p w:rsidR="00000000" w:rsidDel="00000000" w:rsidP="00000000" w:rsidRDefault="00000000" w:rsidRPr="00000000" w14:paraId="000006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60546875" w:line="240" w:lineRule="auto"/>
              <w:ind w:left="117.56713867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Manufacturing activities  </w:t>
            </w:r>
          </w:p>
          <w:p w:rsidR="00000000" w:rsidDel="00000000" w:rsidP="00000000" w:rsidRDefault="00000000" w:rsidRPr="00000000" w14:paraId="000006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7578125" w:line="242.97497749328613" w:lineRule="auto"/>
              <w:ind w:left="123.5699462890625" w:right="107.449951171875" w:hanging="0.615844726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Production and distribution of electricity, gas and water 6. Building construction and civil engineering  </w:t>
            </w:r>
          </w:p>
          <w:p w:rsidR="00000000" w:rsidDel="00000000" w:rsidP="00000000" w:rsidRDefault="00000000" w:rsidRPr="00000000" w14:paraId="000006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54931640625" w:line="240" w:lineRule="auto"/>
              <w:ind w:left="122.742309570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Accommodation and catering activities  </w:t>
            </w:r>
          </w:p>
          <w:p w:rsidR="00000000" w:rsidDel="00000000" w:rsidP="00000000" w:rsidRDefault="00000000" w:rsidRPr="00000000" w14:paraId="000006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7578125" w:line="240" w:lineRule="auto"/>
              <w:ind w:left="121.085815429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8. Transportation and storage  </w:t>
            </w:r>
          </w:p>
          <w:p w:rsidR="00000000" w:rsidDel="00000000" w:rsidP="00000000" w:rsidRDefault="00000000" w:rsidRPr="00000000" w14:paraId="000006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1.087036132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9. Postal and telecommunications activities  </w:t>
            </w:r>
          </w:p>
          <w:p w:rsidR="00000000" w:rsidDel="00000000" w:rsidP="00000000" w:rsidRDefault="00000000" w:rsidRPr="00000000" w14:paraId="000006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30.41015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10. Financial and insurance activities  </w:t>
            </w:r>
          </w:p>
          <w:p w:rsidR="00000000" w:rsidDel="00000000" w:rsidP="00000000" w:rsidRDefault="00000000" w:rsidRPr="00000000" w14:paraId="000006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44140625" w:line="244.1301727294922" w:lineRule="auto"/>
              <w:ind w:left="130.4119873046875" w:right="332.2021484375" w:hanging="0.001831054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11. Professional, scientific and technical activities  12. Real estate activities and administrative and support  services  </w:t>
            </w:r>
          </w:p>
          <w:p w:rsidR="00000000" w:rsidDel="00000000" w:rsidP="00000000" w:rsidRDefault="00000000" w:rsidRPr="00000000" w14:paraId="000006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6298828125" w:line="245.2877426147461" w:lineRule="auto"/>
              <w:ind w:left="459.4952392578125" w:right="281.9793701171875" w:hanging="329.078979492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13. Public administration, defense and compulsory social  security  </w:t>
            </w:r>
          </w:p>
          <w:p w:rsidR="00000000" w:rsidDel="00000000" w:rsidP="00000000" w:rsidRDefault="00000000" w:rsidRPr="00000000" w14:paraId="000006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654296875" w:line="240" w:lineRule="auto"/>
              <w:ind w:left="130.418090820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14. Education  </w:t>
            </w:r>
          </w:p>
          <w:p w:rsidR="00000000" w:rsidDel="00000000" w:rsidP="00000000" w:rsidRDefault="00000000" w:rsidRPr="00000000" w14:paraId="000006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5732421875" w:line="240" w:lineRule="auto"/>
              <w:ind w:left="130.4199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15. Health and social work  </w:t>
            </w:r>
          </w:p>
          <w:p w:rsidR="00000000" w:rsidDel="00000000" w:rsidP="00000000" w:rsidRDefault="00000000" w:rsidRPr="00000000" w14:paraId="000006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30.4223632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16. Arts, entertainment and recreation  </w:t>
            </w:r>
          </w:p>
          <w:p w:rsidR="00000000" w:rsidDel="00000000" w:rsidP="00000000" w:rsidRDefault="00000000" w:rsidRPr="00000000" w14:paraId="00000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30.424194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17. Handyman/ laborer  </w:t>
            </w:r>
          </w:p>
          <w:p w:rsidR="00000000" w:rsidDel="00000000" w:rsidP="00000000" w:rsidRDefault="00000000" w:rsidRPr="00000000" w14:paraId="000006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30.4260253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18. Business person  </w:t>
            </w:r>
          </w:p>
          <w:p w:rsidR="00000000" w:rsidDel="00000000" w:rsidP="00000000" w:rsidRDefault="00000000" w:rsidRPr="00000000" w14:paraId="000006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30.42846679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19. Small business  </w:t>
            </w:r>
          </w:p>
          <w:p w:rsidR="00000000" w:rsidDel="00000000" w:rsidP="00000000" w:rsidRDefault="00000000" w:rsidRPr="00000000" w14:paraId="000006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24.4226074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20. Other (specify):  </w:t>
            </w:r>
          </w:p>
          <w:p w:rsidR="00000000" w:rsidDel="00000000" w:rsidP="00000000" w:rsidRDefault="00000000" w:rsidRPr="00000000" w14:paraId="000006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2.97391891479492" w:lineRule="auto"/>
              <w:ind w:left="124.4244384765625" w:right="318.3172607421875" w:firstLine="326.486206054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___________________________________________  21. Refuse (Do not read)</w:t>
            </w:r>
          </w:p>
        </w:tc>
      </w:tr>
      <w:tr>
        <w:trPr>
          <w:cantSplit w:val="0"/>
          <w:trHeight w:val="1773.59985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466.7362976074219" w:right="625.5291748046875" w:hanging="349.1731262207031"/>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47. What is your main spoken  language ? </w:t>
            </w:r>
          </w:p>
        </w:tc>
        <w:tc>
          <w:tcPr>
            <w:shd w:fill="auto" w:val="clear"/>
            <w:tcMar>
              <w:top w:w="100.0" w:type="dxa"/>
              <w:left w:w="100.0" w:type="dxa"/>
              <w:bottom w:w="100.0" w:type="dxa"/>
              <w:right w:w="100.0" w:type="dxa"/>
            </w:tcMar>
            <w:vAlign w:val="top"/>
          </w:tcPr>
          <w:p w:rsidR="00000000" w:rsidDel="00000000" w:rsidP="00000000" w:rsidRDefault="00000000" w:rsidRPr="00000000" w14:paraId="000006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3912353515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French  </w:t>
            </w:r>
          </w:p>
          <w:p w:rsidR="00000000" w:rsidDel="00000000" w:rsidP="00000000" w:rsidRDefault="00000000" w:rsidRPr="00000000" w14:paraId="000006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4.384765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Lingala  </w:t>
            </w:r>
          </w:p>
          <w:p w:rsidR="00000000" w:rsidDel="00000000" w:rsidP="00000000" w:rsidRDefault="00000000" w:rsidRPr="00000000" w14:paraId="000006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23.1433105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English  </w:t>
            </w:r>
          </w:p>
          <w:p w:rsidR="00000000" w:rsidDel="00000000" w:rsidP="00000000" w:rsidRDefault="00000000" w:rsidRPr="00000000" w14:paraId="000006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51220703125" w:line="240" w:lineRule="auto"/>
              <w:ind w:left="117.5512695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Kinande  </w:t>
            </w:r>
          </w:p>
          <w:p w:rsidR="00000000" w:rsidDel="00000000" w:rsidP="00000000" w:rsidRDefault="00000000" w:rsidRPr="00000000" w14:paraId="000006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2.9382324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Other (specify):  </w:t>
            </w:r>
          </w:p>
          <w:p w:rsidR="00000000" w:rsidDel="00000000" w:rsidP="00000000" w:rsidRDefault="00000000" w:rsidRPr="00000000" w14:paraId="000006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2.97391891479492" w:lineRule="auto"/>
              <w:ind w:left="123.560791015625" w:right="318.353271484375" w:firstLine="327.314453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___________________________________________  6. Refuses (Do not read)</w:t>
            </w:r>
          </w:p>
        </w:tc>
      </w:tr>
      <w:tr>
        <w:trPr>
          <w:cantSplit w:val="0"/>
          <w:trHeight w:val="1526.400146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117.56317138671875" w:right="435.983886718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48. What is your dialect (spoken  language of the tribe?)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8325195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[Language 1]  </w:t>
            </w:r>
          </w:p>
          <w:p w:rsidR="00000000" w:rsidDel="00000000" w:rsidP="00000000" w:rsidRDefault="00000000" w:rsidRPr="00000000" w14:paraId="000006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4.401855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[Language 2]  </w:t>
            </w:r>
          </w:p>
          <w:p w:rsidR="00000000" w:rsidDel="00000000" w:rsidP="00000000" w:rsidRDefault="00000000" w:rsidRPr="00000000" w14:paraId="000006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23.1604003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[Language 3]  </w:t>
            </w:r>
          </w:p>
          <w:p w:rsidR="00000000" w:rsidDel="00000000" w:rsidP="00000000" w:rsidRDefault="00000000" w:rsidRPr="00000000" w14:paraId="000006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17.568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Other (specify):  </w:t>
            </w:r>
          </w:p>
          <w:p w:rsidR="00000000" w:rsidDel="00000000" w:rsidP="00000000" w:rsidRDefault="00000000" w:rsidRPr="00000000" w14:paraId="000006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2.97391891479492" w:lineRule="auto"/>
              <w:ind w:left="122.9547119140625" w:right="318.3367919921875" w:firstLine="327.936401367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___________________________________________  5. Refuses (Do not read)</w:t>
            </w:r>
          </w:p>
        </w:tc>
      </w:tr>
      <w:tr>
        <w:trPr>
          <w:cantSplit w:val="0"/>
          <w:trHeight w:val="1521.60003662109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7.5631713867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49. In which of the following  </w:t>
            </w:r>
          </w:p>
          <w:p w:rsidR="00000000" w:rsidDel="00000000" w:rsidP="00000000" w:rsidRDefault="00000000" w:rsidRPr="00000000" w14:paraId="000006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2.97357559204102" w:lineRule="auto"/>
              <w:ind w:left="466.7449951171875" w:right="145.8062744140625"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languages would you prefer to  receive information about EVD? </w:t>
            </w:r>
          </w:p>
        </w:tc>
        <w:tc>
          <w:tcPr>
            <w:shd w:fill="auto" w:val="clear"/>
            <w:tcMar>
              <w:top w:w="100.0" w:type="dxa"/>
              <w:left w:w="100.0" w:type="dxa"/>
              <w:bottom w:w="100.0" w:type="dxa"/>
              <w:right w:w="100.0" w:type="dxa"/>
            </w:tcMar>
            <w:vAlign w:val="top"/>
          </w:tcPr>
          <w:p w:rsidR="00000000" w:rsidDel="00000000" w:rsidP="00000000" w:rsidRDefault="00000000" w:rsidRPr="00000000" w14:paraId="000006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588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[Language 1] </w:t>
            </w:r>
          </w:p>
          <w:p w:rsidR="00000000" w:rsidDel="00000000" w:rsidP="00000000" w:rsidRDefault="00000000" w:rsidRPr="00000000" w14:paraId="000006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24.398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[Language 2]  </w:t>
            </w:r>
          </w:p>
          <w:p w:rsidR="00000000" w:rsidDel="00000000" w:rsidP="00000000" w:rsidRDefault="00000000" w:rsidRPr="00000000" w14:paraId="000006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93994140625" w:line="240" w:lineRule="auto"/>
              <w:ind w:left="123.1567382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[Language 3]  </w:t>
            </w:r>
          </w:p>
          <w:p w:rsidR="00000000" w:rsidDel="00000000" w:rsidP="00000000" w:rsidRDefault="00000000" w:rsidRPr="00000000" w14:paraId="000006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5732421875" w:line="240" w:lineRule="auto"/>
              <w:ind w:left="117.564086914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Other (specify):  </w:t>
            </w:r>
          </w:p>
          <w:p w:rsidR="00000000" w:rsidDel="00000000" w:rsidP="00000000" w:rsidRDefault="00000000" w:rsidRPr="00000000" w14:paraId="000006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84228515625" w:line="242.9732608795166" w:lineRule="auto"/>
              <w:ind w:left="122.9510498046875" w:right="318.341064453125" w:firstLine="327.936401367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___________________________________________  5. Refuses (Do not read)</w:t>
            </w:r>
          </w:p>
        </w:tc>
      </w:tr>
    </w:tbl>
    <w:p w:rsidR="00000000" w:rsidDel="00000000" w:rsidP="00000000" w:rsidRDefault="00000000" w:rsidRPr="00000000" w14:paraId="000006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65  </w:t>
      </w:r>
    </w:p>
    <w:p w:rsidR="00000000" w:rsidDel="00000000" w:rsidP="00000000" w:rsidRDefault="00000000" w:rsidRPr="00000000" w14:paraId="000006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24"/>
        <w:tblW w:w="8460.010375976562" w:type="dxa"/>
        <w:jc w:val="left"/>
        <w:tblInd w:w="1022.400131225585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16.009521484375"/>
        <w:gridCol w:w="5244.0008544921875"/>
        <w:tblGridChange w:id="0">
          <w:tblGrid>
            <w:gridCol w:w="3216.009521484375"/>
            <w:gridCol w:w="5244.0008544921875"/>
          </w:tblGrid>
        </w:tblGridChange>
      </w:tblGrid>
      <w:tr>
        <w:trPr>
          <w:cantSplit w:val="0"/>
          <w:trHeight w:val="22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94906616210938"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50. What is your religion?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6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876098632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Protestant  </w:t>
            </w:r>
          </w:p>
          <w:p w:rsidR="00000000" w:rsidDel="00000000" w:rsidP="00000000" w:rsidRDefault="00000000" w:rsidRPr="00000000" w14:paraId="000006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4.400634765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Catholic  </w:t>
            </w:r>
          </w:p>
          <w:p w:rsidR="00000000" w:rsidDel="00000000" w:rsidP="00000000" w:rsidRDefault="00000000" w:rsidRPr="00000000" w14:paraId="000006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3.159179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Evangelical  </w:t>
            </w:r>
          </w:p>
          <w:p w:rsidR="00000000" w:rsidDel="00000000" w:rsidP="00000000" w:rsidRDefault="00000000" w:rsidRPr="00000000" w14:paraId="000006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17.56713867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Muslim  </w:t>
            </w:r>
          </w:p>
          <w:p w:rsidR="00000000" w:rsidDel="00000000" w:rsidP="00000000" w:rsidRDefault="00000000" w:rsidRPr="00000000" w14:paraId="000006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7578125" w:line="240" w:lineRule="auto"/>
              <w:ind w:left="122.9541015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Kimbanguistes  </w:t>
            </w:r>
          </w:p>
          <w:p w:rsidR="00000000" w:rsidDel="00000000" w:rsidP="00000000" w:rsidRDefault="00000000" w:rsidRPr="00000000" w14:paraId="000006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3.57727050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 Atheist  </w:t>
            </w:r>
          </w:p>
          <w:p w:rsidR="00000000" w:rsidDel="00000000" w:rsidP="00000000" w:rsidRDefault="00000000" w:rsidRPr="00000000" w14:paraId="000006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5732421875" w:line="240" w:lineRule="auto"/>
              <w:ind w:left="122.74963378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Other (specify):  </w:t>
            </w:r>
          </w:p>
          <w:p w:rsidR="00000000" w:rsidDel="00000000" w:rsidP="00000000" w:rsidRDefault="00000000" w:rsidRPr="00000000" w14:paraId="000006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7578125" w:line="242.97260284423828" w:lineRule="auto"/>
              <w:ind w:left="121.0931396484375" w:right="831.8841552734375" w:firstLine="329.8004150390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______________________________________  8. Refuse (Do not read)</w:t>
            </w:r>
          </w:p>
        </w:tc>
      </w:tr>
      <w:tr>
        <w:trPr>
          <w:cantSplit w:val="0"/>
          <w:trHeight w:val="592.80029296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6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9.9967575073242" w:lineRule="auto"/>
              <w:ind w:left="122.10037231445312" w:right="190.80810546875" w:hanging="4.122772216796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Read the following text to the participant: Thank you, this marks the end of our survey. Do you have  any questions to ask us before finish? </w:t>
            </w:r>
          </w:p>
        </w:tc>
      </w:tr>
    </w:tbl>
    <w:p w:rsidR="00000000" w:rsidDel="00000000" w:rsidP="00000000" w:rsidRDefault="00000000" w:rsidRPr="00000000" w14:paraId="000006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0280876159668" w:lineRule="auto"/>
        <w:ind w:left="1178.984146118164" w:right="1117.6892089843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This material was produced through a cooperation agreement (no. 1 NU2HGH000047-01-00)  between the US Centers for Disease Control and Prevention and Control (US CDC) and RTI  International, 2022. It is offered free of charge for use in community analysis and research. Please  credit US CDC and RTI International. For more information, contact </w:t>
      </w:r>
      <w:r w:rsidDel="00000000" w:rsidR="00000000" w:rsidRPr="00000000">
        <w:rPr>
          <w:rFonts w:ascii="Arial" w:cs="Arial" w:eastAsia="Arial" w:hAnsi="Arial"/>
          <w:b w:val="0"/>
          <w:i w:val="0"/>
          <w:smallCaps w:val="0"/>
          <w:strike w:val="0"/>
          <w:color w:val="000000"/>
          <w:sz w:val="20.734708786010742"/>
          <w:szCs w:val="20.734708786010742"/>
          <w:u w:val="single"/>
          <w:shd w:fill="auto" w:val="clear"/>
          <w:vertAlign w:val="baseline"/>
          <w:rtl w:val="0"/>
        </w:rPr>
        <w:t xml:space="preserve">GEarle-Richardson@cdc.gov.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6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5316162109375" w:line="263.7993907928467" w:lineRule="auto"/>
        <w:ind w:left="1323.8589477539062" w:right="1281.641235351562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The contents and format of this questionnaire are the responsibility of the authors and do not  necessarily represent the official position of the CDC. </w:t>
      </w:r>
    </w:p>
    <w:p w:rsidR="00000000" w:rsidDel="00000000" w:rsidP="00000000" w:rsidRDefault="00000000" w:rsidRPr="00000000" w14:paraId="000006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38.262939453125"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66  </w:t>
      </w:r>
    </w:p>
    <w:p w:rsidR="00000000" w:rsidDel="00000000" w:rsidP="00000000" w:rsidRDefault="00000000" w:rsidRPr="00000000" w14:paraId="000006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6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2.0626068115234"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Appendix A.2. KoBo Survey XLS File Questionnaire 1  </w:t>
      </w:r>
    </w:p>
    <w:p w:rsidR="00000000" w:rsidDel="00000000" w:rsidP="00000000" w:rsidRDefault="00000000" w:rsidRPr="00000000" w14:paraId="000006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6025390625" w:line="263.79919052124023" w:lineRule="auto"/>
        <w:ind w:left="1036.935043334961" w:right="1654.979248046875" w:hanging="8.2859802246093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This is an Excel file, “KOBO Survey XLS File Questionnaire 1” attached separately that formats  questionnaire #1 for uploading to KoBo online survey tool. </w:t>
      </w:r>
    </w:p>
    <w:p w:rsidR="00000000" w:rsidDel="00000000" w:rsidP="00000000" w:rsidRDefault="00000000" w:rsidRPr="00000000" w14:paraId="000006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89.461669921875"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67  </w:t>
      </w:r>
    </w:p>
    <w:p w:rsidR="00000000" w:rsidDel="00000000" w:rsidP="00000000" w:rsidRDefault="00000000" w:rsidRPr="00000000" w14:paraId="000006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6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2.0626068115234"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Appendix A.3. CDC Ebola survey #1 results template  </w:t>
      </w:r>
    </w:p>
    <w:p w:rsidR="00000000" w:rsidDel="00000000" w:rsidP="00000000" w:rsidRDefault="00000000" w:rsidRPr="00000000" w14:paraId="000006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0029296875" w:line="261.4852809906006" w:lineRule="auto"/>
        <w:ind w:left="1030.5133819580078" w:right="1141.71875" w:hanging="1.8643188476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This is an Excel file, “CDC Ebola survey #1 results template,” attached separately that provides a  template for organizing survey #1 results frequency tables and automatically creates results charts. </w:t>
      </w:r>
    </w:p>
    <w:p w:rsidR="00000000" w:rsidDel="00000000" w:rsidP="00000000" w:rsidRDefault="00000000" w:rsidRPr="00000000" w14:paraId="000006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43.45947265625"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68  </w:t>
      </w:r>
    </w:p>
    <w:p w:rsidR="00000000" w:rsidDel="00000000" w:rsidP="00000000" w:rsidRDefault="00000000" w:rsidRPr="00000000" w14:paraId="000006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p w:rsidR="00000000" w:rsidDel="00000000" w:rsidP="00000000" w:rsidRDefault="00000000" w:rsidRPr="00000000" w14:paraId="000006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32.0626068115234" w:right="0" w:firstLine="0"/>
        <w:jc w:val="left"/>
        <w:rPr>
          <w:rFonts w:ascii="Arial" w:cs="Arial" w:eastAsia="Arial" w:hAnsi="Arial"/>
          <w:b w:val="0"/>
          <w:i w:val="0"/>
          <w:smallCaps w:val="0"/>
          <w:strike w:val="0"/>
          <w:color w:val="2f5496"/>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2f5496"/>
          <w:sz w:val="24.34125518798828"/>
          <w:szCs w:val="24.34125518798828"/>
          <w:u w:val="none"/>
          <w:shd w:fill="auto" w:val="clear"/>
          <w:vertAlign w:val="baseline"/>
          <w:rtl w:val="0"/>
        </w:rPr>
        <w:t xml:space="preserve">Appendix A.4. Survey #2 Questionnaire (English)  </w:t>
      </w:r>
    </w:p>
    <w:p w:rsidR="00000000" w:rsidDel="00000000" w:rsidP="00000000" w:rsidRDefault="00000000" w:rsidRPr="00000000" w14:paraId="000006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7.53662109375" w:line="240" w:lineRule="auto"/>
        <w:ind w:left="0" w:right="0" w:firstLine="0"/>
        <w:jc w:val="center"/>
        <w:rPr>
          <w:rFonts w:ascii="Arial" w:cs="Arial" w:eastAsia="Arial" w:hAnsi="Arial"/>
          <w:b w:val="0"/>
          <w:i w:val="0"/>
          <w:smallCaps w:val="0"/>
          <w:strike w:val="0"/>
          <w:color w:val="000000"/>
          <w:sz w:val="24.34125518798828"/>
          <w:szCs w:val="24.34125518798828"/>
          <w:u w:val="none"/>
          <w:shd w:fill="auto" w:val="clear"/>
          <w:vertAlign w:val="baseline"/>
        </w:rPr>
      </w:pPr>
      <w:r w:rsidDel="00000000" w:rsidR="00000000" w:rsidRPr="00000000">
        <w:rPr>
          <w:rFonts w:ascii="Arial" w:cs="Arial" w:eastAsia="Arial" w:hAnsi="Arial"/>
          <w:b w:val="0"/>
          <w:i w:val="0"/>
          <w:smallCaps w:val="0"/>
          <w:strike w:val="0"/>
          <w:color w:val="000000"/>
          <w:sz w:val="24.34125518798828"/>
          <w:szCs w:val="24.34125518798828"/>
          <w:u w:val="none"/>
          <w:shd w:fill="auto" w:val="clear"/>
          <w:vertAlign w:val="baseline"/>
          <w:rtl w:val="0"/>
        </w:rPr>
        <w:t xml:space="preserve">GENERAL POPULATION SURVEY 2 (DRC-SPECIFIC VERSION) </w:t>
      </w:r>
    </w:p>
    <w:tbl>
      <w:tblPr>
        <w:tblStyle w:val="Table25"/>
        <w:tblW w:w="9391.210174560547" w:type="dxa"/>
        <w:jc w:val="left"/>
        <w:tblInd w:w="516.000137329101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67.209930419922"/>
        <w:gridCol w:w="4824.000244140625"/>
        <w:tblGridChange w:id="0">
          <w:tblGrid>
            <w:gridCol w:w="4567.209930419922"/>
            <w:gridCol w:w="4824.000244140625"/>
          </w:tblGrid>
        </w:tblGridChange>
      </w:tblGrid>
      <w:tr>
        <w:trPr>
          <w:cantSplit w:val="0"/>
          <w:trHeight w:val="283.199462890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6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538379669189453"/>
                <w:szCs w:val="22.538379669189453"/>
                <w:u w:val="none"/>
                <w:shd w:fill="auto" w:val="clear"/>
                <w:vertAlign w:val="baseline"/>
              </w:rPr>
            </w:pPr>
            <w:r w:rsidDel="00000000" w:rsidR="00000000" w:rsidRPr="00000000">
              <w:rPr>
                <w:rFonts w:ascii="Arial" w:cs="Arial" w:eastAsia="Arial" w:hAnsi="Arial"/>
                <w:b w:val="0"/>
                <w:i w:val="0"/>
                <w:smallCaps w:val="0"/>
                <w:strike w:val="0"/>
                <w:color w:val="000000"/>
                <w:sz w:val="22.538379669189453"/>
                <w:szCs w:val="22.538379669189453"/>
                <w:u w:val="none"/>
                <w:shd w:fill="auto" w:val="clear"/>
                <w:vertAlign w:val="baseline"/>
                <w:rtl w:val="0"/>
              </w:rPr>
              <w:t xml:space="preserve">INTERVIEW INFORMATION</w:t>
            </w:r>
          </w:p>
        </w:tc>
      </w:tr>
      <w:tr>
        <w:trPr>
          <w:cantSplit w:val="0"/>
          <w:trHeight w:val="261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599.9458122253418" w:lineRule="auto"/>
              <w:ind w:left="129.44381713867188" w:right="511.9952392578125" w:hanging="8.124237060546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(REGISTER INVESTIGATOR AND PARTICIPANT CODE)  Investigator: ______________  </w:t>
            </w:r>
          </w:p>
          <w:p w:rsidR="00000000" w:rsidDel="00000000" w:rsidP="00000000" w:rsidRDefault="00000000" w:rsidRPr="00000000" w14:paraId="000006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6.673583984375" w:line="240" w:lineRule="auto"/>
              <w:ind w:left="129.44381713867188"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Participant Code: ___________ </w:t>
            </w:r>
          </w:p>
        </w:tc>
        <w:tc>
          <w:tcPr>
            <w:shd w:fill="auto" w:val="clear"/>
            <w:tcMar>
              <w:top w:w="100.0" w:type="dxa"/>
              <w:left w:w="100.0" w:type="dxa"/>
              <w:bottom w:w="100.0" w:type="dxa"/>
              <w:right w:w="100.0" w:type="dxa"/>
            </w:tcMar>
            <w:vAlign w:val="top"/>
          </w:tcPr>
          <w:p w:rsidR="00000000" w:rsidDel="00000000" w:rsidP="00000000" w:rsidRDefault="00000000" w:rsidRPr="00000000" w14:paraId="000006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29760742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(RECORD LOCATION AND DATE /TIME OF THE INTERVIEW)  </w:t>
            </w:r>
          </w:p>
          <w:p w:rsidR="00000000" w:rsidDel="00000000" w:rsidP="00000000" w:rsidRDefault="00000000" w:rsidRPr="00000000" w14:paraId="000006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3.739013671875" w:line="355.6119918823242" w:lineRule="auto"/>
              <w:ind w:left="129.4219970703125" w:right="805.7073974609375"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Locality (village or neighborhood): ___________  Health area: _________  </w:t>
            </w:r>
          </w:p>
          <w:p w:rsidR="00000000" w:rsidDel="00000000" w:rsidP="00000000" w:rsidRDefault="00000000" w:rsidRPr="00000000" w14:paraId="000006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794677734375" w:line="240" w:lineRule="auto"/>
              <w:ind w:left="129.421997070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Health zone: __________  </w:t>
            </w:r>
          </w:p>
          <w:p w:rsidR="00000000" w:rsidDel="00000000" w:rsidP="00000000" w:rsidRDefault="00000000" w:rsidRPr="00000000" w14:paraId="000006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39013671875" w:line="241.91353797912598" w:lineRule="auto"/>
              <w:ind w:left="112.4810791015625" w:right="271.96044921875" w:firstLine="16.94091796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Date (mm/dd/yyyy) : ___ ___ / ___ ___ / ___ ____ ___  ___  </w:t>
            </w:r>
          </w:p>
          <w:p w:rsidR="00000000" w:rsidDel="00000000" w:rsidP="00000000" w:rsidRDefault="00000000" w:rsidRPr="00000000" w14:paraId="000006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158203125" w:line="240" w:lineRule="auto"/>
              <w:ind w:left="114.168090820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Time (hh: mm): ____ ____ : ____ ____ </w:t>
            </w:r>
          </w:p>
        </w:tc>
      </w:tr>
    </w:tbl>
    <w:p w:rsidR="00000000" w:rsidDel="00000000" w:rsidP="00000000" w:rsidRDefault="00000000" w:rsidRPr="00000000" w14:paraId="000006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6"/>
        <w:tblW w:w="9391.209564208984" w:type="dxa"/>
        <w:jc w:val="left"/>
        <w:tblInd w:w="501.6001129150390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91.209564208984"/>
        <w:tblGridChange w:id="0">
          <w:tblGrid>
            <w:gridCol w:w="9391.209564208984"/>
          </w:tblGrid>
        </w:tblGridChange>
      </w:tblGrid>
      <w:tr>
        <w:trPr>
          <w:cantSplit w:val="0"/>
          <w:trHeight w:val="8121.590881347656"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11911010742188"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(INTRODUCTORY TEXT: READ THE FOLLOWING TEXT BEFORE STARTING QUESTIONNAIRE 2)  </w:t>
            </w:r>
          </w:p>
          <w:p w:rsidR="00000000" w:rsidDel="00000000" w:rsidP="00000000" w:rsidRDefault="00000000" w:rsidRPr="00000000" w14:paraId="000006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3397216796875" w:line="242.60536193847656" w:lineRule="auto"/>
              <w:ind w:left="113.50509643554688" w:right="145.17578125" w:firstLine="8.738250732421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Hello, my name is _______ (also introduce the entire team present). We are here on behalf of [Ministry of  Health/agency name]. An outbreak of Ebola virus disease has affected your area. The government [or any other  entity conducting response actions] is taking steps to identify and test people who may be infected with Ebola for  care in a specialized hospital, and to provide vaccination and monitoring for people who have been in close  contact with them. Today, I want to ask you some questions to understand what you think about this disease and  about Ebola response activities in your community. The information we collect will be used by [ Ministry of  Health/agency name ] to improve efforts to stop the spread of Ebola virus disease. Answering the questions  should take around 30 minutes.  </w:t>
            </w:r>
          </w:p>
          <w:p w:rsidR="00000000" w:rsidDel="00000000" w:rsidP="00000000" w:rsidRDefault="00000000" w:rsidRPr="00000000" w14:paraId="000006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1.5863037109375" w:line="240" w:lineRule="auto"/>
              <w:ind w:left="122.22381591796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Before you decide whether you will participate, I'd like to go over a few points:  </w:t>
            </w:r>
          </w:p>
          <w:p w:rsidR="00000000" w:rsidDel="00000000" w:rsidP="00000000" w:rsidRDefault="00000000" w:rsidRPr="00000000" w14:paraId="000006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396484375" w:line="246.75235748291016" w:lineRule="auto"/>
              <w:ind w:left="790.306396484375" w:right="343.2373046875" w:hanging="336.419372558593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833824157714844"/>
                <w:szCs w:val="19.8338241577148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This survey is voluntary. You are not required to answer every question, and you can choose to end the survey at any time.  </w:t>
            </w:r>
          </w:p>
          <w:p w:rsidR="00000000" w:rsidDel="00000000" w:rsidP="00000000" w:rsidRDefault="00000000" w:rsidRPr="00000000" w14:paraId="000006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559814453125" w:line="244.3333339691162" w:lineRule="auto"/>
              <w:ind w:left="791.6937255859375" w:right="777.47802734375" w:hanging="337.8062438964844"/>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833824157714844"/>
                <w:szCs w:val="19.8338241577148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There are no right or wrong answers. I am interested in your opinion. If you don't understand the  question, let me know.  </w:t>
            </w:r>
          </w:p>
          <w:p w:rsidR="00000000" w:rsidDel="00000000" w:rsidP="00000000" w:rsidRDefault="00000000" w:rsidRPr="00000000" w14:paraId="000006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5810546875" w:line="244.3333339691162" w:lineRule="auto"/>
              <w:ind w:left="795.2613830566406" w:right="365.767822265625" w:hanging="341.37359619140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833824157714844"/>
                <w:szCs w:val="19.8338241577148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The information you provide today will remain confidential. I will not ask for your name as part of this  investigation.  </w:t>
            </w:r>
          </w:p>
          <w:p w:rsidR="00000000" w:rsidDel="00000000" w:rsidP="00000000" w:rsidRDefault="00000000" w:rsidRPr="00000000" w14:paraId="000006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5810546875" w:line="241.91428184509277" w:lineRule="auto"/>
              <w:ind w:left="791.0813903808594" w:right="113.724365234375" w:hanging="337.192687988281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19.833824157714844"/>
                <w:szCs w:val="19.8338241577148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The report we are writing will be a summary of all investigations and it will not be possible to identify you  or what questions you have answered.  </w:t>
            </w:r>
          </w:p>
          <w:p w:rsidR="00000000" w:rsidDel="00000000" w:rsidP="00000000" w:rsidRDefault="00000000" w:rsidRPr="00000000" w14:paraId="000006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3486328125" w:line="242.9733180999756" w:lineRule="auto"/>
              <w:ind w:left="782.0944213867188" w:right="860.8197021484375" w:hanging="327.7378845214844"/>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If at the end of this survey you want to ask questions, you can contact ___ </w:t>
            </w:r>
            <w:r w:rsidDel="00000000" w:rsidR="00000000" w:rsidRPr="00000000">
              <w:rPr>
                <w:rFonts w:ascii="Arial" w:cs="Arial" w:eastAsia="Arial" w:hAnsi="Arial"/>
                <w:b w:val="0"/>
                <w:i w:val="0"/>
                <w:smallCaps w:val="0"/>
                <w:strike w:val="0"/>
                <w:color w:val="000000"/>
                <w:sz w:val="20.734708786010742"/>
                <w:szCs w:val="20.734708786010742"/>
                <w:u w:val="single"/>
                <w:shd w:fill="auto" w:val="clear"/>
                <w:vertAlign w:val="baseline"/>
                <w:rtl w:val="0"/>
              </w:rPr>
              <w:t xml:space="preserve">(name)_</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_____ at  ___________  </w:t>
            </w:r>
          </w:p>
          <w:p w:rsidR="00000000" w:rsidDel="00000000" w:rsidP="00000000" w:rsidRDefault="00000000" w:rsidRPr="00000000" w14:paraId="000006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0654296875" w:line="240" w:lineRule="auto"/>
              <w:ind w:left="109.76028442382812"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Would you like to participate?  </w:t>
            </w:r>
          </w:p>
          <w:p w:rsidR="00000000" w:rsidDel="00000000" w:rsidP="00000000" w:rsidRDefault="00000000" w:rsidRPr="00000000" w14:paraId="000006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3.739013671875" w:line="241.91393852233887" w:lineRule="auto"/>
              <w:ind w:left="116.49734497070312" w:right="156.961669921875" w:hanging="6.737060546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[Write down the verbal consent to participate in the investigation; if not, thank the person for their time and close  the investigation.  </w:t>
            </w:r>
          </w:p>
          <w:p w:rsidR="00000000" w:rsidDel="00000000" w:rsidP="00000000" w:rsidRDefault="00000000" w:rsidRPr="00000000" w14:paraId="000006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75738525390625" w:line="713.646240234375" w:lineRule="auto"/>
              <w:ind w:left="119.27154541015625" w:right="977.913818359375" w:hanging="13.6724853515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 _______Verbal consent ________ [Every refusal should be recorded in a daily logbook.]  Before we begin, do you have any questions for me? </w:t>
            </w:r>
          </w:p>
        </w:tc>
      </w:tr>
    </w:tbl>
    <w:p w:rsidR="00000000" w:rsidDel="00000000" w:rsidP="00000000" w:rsidRDefault="00000000" w:rsidRPr="00000000" w14:paraId="000006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69  </w:t>
      </w:r>
    </w:p>
    <w:p w:rsidR="00000000" w:rsidDel="00000000" w:rsidP="00000000" w:rsidRDefault="00000000" w:rsidRPr="00000000" w14:paraId="000006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27.7954101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 </w:t>
      </w:r>
    </w:p>
    <w:tbl>
      <w:tblPr>
        <w:tblStyle w:val="Table27"/>
        <w:tblW w:w="9304.810028076172" w:type="dxa"/>
        <w:jc w:val="left"/>
        <w:tblInd w:w="516.000137329101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68.009490966797"/>
        <w:gridCol w:w="5836.800537109375"/>
        <w:tblGridChange w:id="0">
          <w:tblGrid>
            <w:gridCol w:w="3468.009490966797"/>
            <w:gridCol w:w="5836.800537109375"/>
          </w:tblGrid>
        </w:tblGridChange>
      </w:tblGrid>
      <w:tr>
        <w:trPr>
          <w:cantSplit w:val="0"/>
          <w:trHeight w:val="24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19.833824157714844"/>
                <w:szCs w:val="19.833824157714844"/>
                <w:highlight w:val="black"/>
                <w:u w:val="none"/>
                <w:vertAlign w:val="baseline"/>
              </w:rPr>
            </w:pPr>
            <w:r w:rsidDel="00000000" w:rsidR="00000000" w:rsidRPr="00000000">
              <w:rPr>
                <w:rFonts w:ascii="Arial" w:cs="Arial" w:eastAsia="Arial" w:hAnsi="Arial"/>
                <w:b w:val="0"/>
                <w:i w:val="0"/>
                <w:smallCaps w:val="0"/>
                <w:strike w:val="0"/>
                <w:color w:val="ffffff"/>
                <w:sz w:val="19.833824157714844"/>
                <w:szCs w:val="19.833824157714844"/>
                <w:highlight w:val="black"/>
                <w:u w:val="none"/>
                <w:vertAlign w:val="baseline"/>
                <w:rtl w:val="0"/>
              </w:rPr>
              <w:t xml:space="preserve">TEXT OF THE QUESTION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6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19.833824157714844"/>
                <w:szCs w:val="19.833824157714844"/>
                <w:highlight w:val="black"/>
                <w:u w:val="none"/>
                <w:vertAlign w:val="baseline"/>
              </w:rPr>
            </w:pPr>
            <w:r w:rsidDel="00000000" w:rsidR="00000000" w:rsidRPr="00000000">
              <w:rPr>
                <w:rFonts w:ascii="Arial" w:cs="Arial" w:eastAsia="Arial" w:hAnsi="Arial"/>
                <w:b w:val="0"/>
                <w:i w:val="0"/>
                <w:smallCaps w:val="0"/>
                <w:strike w:val="0"/>
                <w:color w:val="ffffff"/>
                <w:sz w:val="19.833824157714844"/>
                <w:szCs w:val="19.833824157714844"/>
                <w:highlight w:val="black"/>
                <w:u w:val="none"/>
                <w:vertAlign w:val="baseline"/>
                <w:rtl w:val="0"/>
              </w:rPr>
              <w:t xml:space="preserve">RESPONSE OPTIONS</w:t>
            </w:r>
          </w:p>
        </w:tc>
      </w:tr>
      <w:tr>
        <w:trPr>
          <w:cantSplit w:val="0"/>
          <w:trHeight w:val="10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260284423828" w:lineRule="auto"/>
              <w:ind w:left="347.51373291015625" w:right="440.5780029296875" w:hanging="217.87185668945312"/>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Have you been informed of any  cases of Ebola in your  </w:t>
            </w:r>
          </w:p>
          <w:p w:rsidR="00000000" w:rsidDel="00000000" w:rsidP="00000000" w:rsidRDefault="00000000" w:rsidRPr="00000000" w14:paraId="000006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849609375" w:line="240" w:lineRule="auto"/>
              <w:ind w:left="357.6640319824219"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[village/town]?</w:t>
            </w:r>
          </w:p>
        </w:tc>
        <w:tc>
          <w:tcPr>
            <w:shd w:fill="auto" w:val="clear"/>
            <w:tcMar>
              <w:top w:w="100.0" w:type="dxa"/>
              <w:left w:w="100.0" w:type="dxa"/>
              <w:bottom w:w="100.0" w:type="dxa"/>
              <w:right w:w="100.0" w:type="dxa"/>
            </w:tcMar>
            <w:vAlign w:val="top"/>
          </w:tcPr>
          <w:p w:rsidR="00000000" w:rsidDel="00000000" w:rsidP="00000000" w:rsidRDefault="00000000" w:rsidRPr="00000000" w14:paraId="000006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0056762695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Yes  </w:t>
            </w:r>
          </w:p>
          <w:p w:rsidR="00000000" w:rsidDel="00000000" w:rsidP="00000000" w:rsidRDefault="00000000" w:rsidRPr="00000000" w14:paraId="000006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1.9992065429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Not  </w:t>
            </w:r>
          </w:p>
          <w:p w:rsidR="00000000" w:rsidDel="00000000" w:rsidP="00000000" w:rsidRDefault="00000000" w:rsidRPr="00000000" w14:paraId="000006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0.757751464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I don't know  </w:t>
            </w:r>
          </w:p>
          <w:p w:rsidR="00000000" w:rsidDel="00000000" w:rsidP="00000000" w:rsidRDefault="00000000" w:rsidRPr="00000000" w14:paraId="000006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5537109375" w:line="240" w:lineRule="auto"/>
              <w:ind w:left="115.165405273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 Refuse (Do not read) </w:t>
            </w:r>
          </w:p>
        </w:tc>
      </w:tr>
      <w:tr>
        <w:trPr>
          <w:cantSplit w:val="0"/>
          <w:trHeight w:val="101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39956665039062"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Have you seen an Ebola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6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346.6850280761719"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stakeholder in your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6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353.9353942871094"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locality/village/city/city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6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0056762695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1. Yes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6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1.998291015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2. Not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6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120.75561523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3. I don't know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p>
          <w:p w:rsidR="00000000" w:rsidDel="00000000" w:rsidP="00000000" w:rsidRDefault="00000000" w:rsidRPr="00000000" w14:paraId="000006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15.162353515625" w:right="0" w:firstLine="0"/>
              <w:jc w:val="left"/>
              <w:rPr>
                <w:rFonts w:ascii="Arial" w:cs="Arial" w:eastAsia="Arial" w:hAnsi="Arial"/>
                <w:b w:val="0"/>
                <w:i w:val="0"/>
                <w:smallCaps w:val="0"/>
                <w:strike w:val="0"/>
                <w:color w:val="000000"/>
                <w:sz w:val="20.734708786010742"/>
                <w:szCs w:val="20.734708786010742"/>
                <w:highlight w:val="white"/>
                <w:u w:val="none"/>
                <w:vertAlign w:val="baseline"/>
              </w:rPr>
            </w:pP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4. Refuse (Do not read) </w:t>
            </w:r>
          </w:p>
        </w:tc>
      </w:tr>
      <w:tr>
        <w:trPr>
          <w:cantSplit w:val="0"/>
          <w:trHeight w:val="491.99951171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6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9123077392578" w:lineRule="auto"/>
              <w:ind w:left="127.66036987304688" w:right="661.370849609375" w:hanging="9.90753173828125"/>
              <w:jc w:val="left"/>
              <w:rPr>
                <w:rFonts w:ascii="Arial" w:cs="Arial" w:eastAsia="Arial" w:hAnsi="Arial"/>
                <w:b w:val="0"/>
                <w:i w:val="0"/>
                <w:smallCaps w:val="0"/>
                <w:strike w:val="0"/>
                <w:color w:val="000000"/>
                <w:sz w:val="19.833824157714844"/>
                <w:szCs w:val="19.833824157714844"/>
                <w:highlight w:val="white"/>
                <w:u w:val="none"/>
                <w:vertAlign w:val="baseline"/>
              </w:rPr>
            </w:pP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READ FOR Q3: EVD usually manifests as fever, vomiting, diarrhea, muscle pain, and bleeding gums or other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bleeding. </w:t>
            </w:r>
          </w:p>
        </w:tc>
      </w:tr>
      <w:tr>
        <w:trPr>
          <w:cantSplit w:val="0"/>
          <w:trHeight w:val="3878.400268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91353797912598" w:lineRule="auto"/>
              <w:ind w:left="129.44381713867188" w:right="124.725341796875" w:hanging="6.737213134765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If a family member showed signs of  Ebola virus disease, what would you do?</w:t>
            </w:r>
          </w:p>
        </w:tc>
        <w:tc>
          <w:tcPr>
            <w:shd w:fill="auto" w:val="clear"/>
            <w:tcMar>
              <w:top w:w="100.0" w:type="dxa"/>
              <w:left w:w="100.0" w:type="dxa"/>
              <w:bottom w:w="100.0" w:type="dxa"/>
              <w:right w:w="100.0" w:type="dxa"/>
            </w:tcMar>
            <w:vAlign w:val="top"/>
          </w:tcPr>
          <w:p w:rsidR="00000000" w:rsidDel="00000000" w:rsidP="00000000" w:rsidRDefault="00000000" w:rsidRPr="00000000" w14:paraId="000006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91353797912598" w:lineRule="auto"/>
              <w:ind w:left="127.24090576171875" w:right="912.4761962890625" w:hanging="8.32244873046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(Don't read answer choices, check everything that applies)  1. You alert the Ebola Response Team  </w:t>
            </w:r>
          </w:p>
          <w:p w:rsidR="00000000" w:rsidDel="00000000" w:rsidP="00000000" w:rsidRDefault="00000000" w:rsidRPr="00000000" w14:paraId="000006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5791015625" w:line="243.1230640411377" w:lineRule="auto"/>
              <w:ind w:left="339.168701171875" w:right="336.8798828125" w:hanging="217.67395019531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You alert other local authorities [Determine which authorities  would be considered in the local context [would Ebola response  teams be listed separately?)]  </w:t>
            </w:r>
          </w:p>
          <w:p w:rsidR="00000000" w:rsidDel="00000000" w:rsidP="00000000" w:rsidRDefault="00000000" w:rsidRPr="00000000" w14:paraId="000006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8251953125" w:line="240" w:lineRule="auto"/>
              <w:ind w:left="120.306396484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You take care of him at home as usual  </w:t>
            </w:r>
          </w:p>
          <w:p w:rsidR="00000000" w:rsidDel="00000000" w:rsidP="00000000" w:rsidRDefault="00000000" w:rsidRPr="00000000" w14:paraId="000006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4.33382034301758" w:lineRule="auto"/>
              <w:ind w:left="344.718017578125" w:right="214.326171875" w:hanging="229.7613525390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You take care of him at home, but you try to keep him away from  other people as much as possible  </w:t>
            </w:r>
          </w:p>
          <w:p w:rsidR="00000000" w:rsidDel="00000000" w:rsidP="00000000" w:rsidRDefault="00000000" w:rsidRPr="00000000" w14:paraId="000006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77880859375" w:line="240" w:lineRule="auto"/>
              <w:ind w:left="120.1089477539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5. You take him to the nearest health facility  </w:t>
            </w:r>
          </w:p>
          <w:p w:rsidR="00000000" w:rsidDel="00000000" w:rsidP="00000000" w:rsidRDefault="00000000" w:rsidRPr="00000000" w14:paraId="000006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120.7037353515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6. You take him to an Ebola treatment center  </w:t>
            </w:r>
          </w:p>
          <w:p w:rsidR="00000000" w:rsidDel="00000000" w:rsidP="00000000" w:rsidRDefault="00000000" w:rsidRPr="00000000" w14:paraId="000006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3095703125" w:line="244.71762657165527" w:lineRule="auto"/>
              <w:ind w:left="118.3233642578125" w:right="508.3465576171875" w:firstLine="1.587829589843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7. You take him to a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traditional healer / lay health practitioner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8. You go to the pharmacy to buy medicines  </w:t>
            </w:r>
          </w:p>
          <w:p w:rsidR="00000000" w:rsidDel="00000000" w:rsidP="00000000" w:rsidRDefault="00000000" w:rsidRPr="00000000" w14:paraId="000006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594970703125" w:line="240" w:lineRule="auto"/>
              <w:ind w:left="118.323364257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9. You don't do anything  </w:t>
            </w:r>
          </w:p>
          <w:p w:rsidR="00000000" w:rsidDel="00000000" w:rsidP="00000000" w:rsidRDefault="00000000" w:rsidRPr="00000000" w14:paraId="000006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4287109375" w:line="240" w:lineRule="auto"/>
              <w:ind w:left="127.24029541015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10. Other (specify): _____________  </w:t>
            </w:r>
          </w:p>
          <w:p w:rsidR="00000000" w:rsidDel="00000000" w:rsidP="00000000" w:rsidRDefault="00000000" w:rsidRPr="00000000" w14:paraId="000006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94140625" w:line="240" w:lineRule="auto"/>
              <w:ind w:left="127.24029541015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11. I don't know  </w:t>
            </w:r>
          </w:p>
          <w:p w:rsidR="00000000" w:rsidDel="00000000" w:rsidP="00000000" w:rsidRDefault="00000000" w:rsidRPr="00000000" w14:paraId="000006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4287109375" w:line="240" w:lineRule="auto"/>
              <w:ind w:left="127.23968505859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12. Refuse (Do not read) </w:t>
            </w:r>
          </w:p>
        </w:tc>
      </w:tr>
      <w:tr>
        <w:trPr>
          <w:cantSplit w:val="0"/>
          <w:trHeight w:val="4128.00018310546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16442108154297" w:lineRule="auto"/>
              <w:ind w:left="346.3250732421875" w:right="173.66119384765625" w:hanging="223.16848754882812"/>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If a member of your community was  suspected of being infected with  Ebola, what would you do? </w:t>
            </w:r>
          </w:p>
        </w:tc>
        <w:tc>
          <w:tcPr>
            <w:shd w:fill="auto" w:val="clear"/>
            <w:tcMar>
              <w:top w:w="100.0" w:type="dxa"/>
              <w:left w:w="100.0" w:type="dxa"/>
              <w:bottom w:w="100.0" w:type="dxa"/>
              <w:right w:w="100.0" w:type="dxa"/>
            </w:tcMar>
            <w:vAlign w:val="top"/>
          </w:tcPr>
          <w:p w:rsidR="00000000" w:rsidDel="00000000" w:rsidP="00000000" w:rsidRDefault="00000000" w:rsidRPr="00000000" w14:paraId="000006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7206325531006" w:lineRule="auto"/>
              <w:ind w:left="121.6925048828125" w:right="137.60498046875" w:hanging="5.54840087890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(Don't read answer choices, check everything that applies) 1. You alert local authorities [Determine which authorities would be  considered in the local context (would Ebola response teams be listed  separately?)]  </w:t>
            </w:r>
          </w:p>
          <w:p w:rsidR="00000000" w:rsidDel="00000000" w:rsidP="00000000" w:rsidRDefault="00000000" w:rsidRPr="00000000" w14:paraId="000006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907958984375" w:line="241.91428184509277" w:lineRule="auto"/>
              <w:ind w:left="120.311279296875" w:right="404.093017578125" w:firstLine="1.189880371093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You inform a local community leader of this situation  3. You encourage the community member to participate in contact  tracing  </w:t>
            </w:r>
          </w:p>
          <w:p w:rsidR="00000000" w:rsidDel="00000000" w:rsidP="00000000" w:rsidRDefault="00000000" w:rsidRPr="00000000" w14:paraId="000006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572998046875" w:line="242.9333209991455" w:lineRule="auto"/>
              <w:ind w:left="114.96063232421875" w:right="231.544189453125" w:hanging="4.95117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You encourage close contacts to participate in contact tracing  5. You encourage him to seek treatment in a health facility  6. You encourage him to seek treatment in a private health facility  7.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You encourage him to seek treatment from a Traditional  healer / lay health practitioner </w:t>
            </w:r>
          </w:p>
          <w:p w:rsidR="00000000" w:rsidDel="00000000" w:rsidP="00000000" w:rsidRDefault="00000000" w:rsidRPr="00000000" w14:paraId="000006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11572265625" w:line="240" w:lineRule="auto"/>
              <w:ind w:left="118.320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8. You don't do anything  </w:t>
            </w:r>
          </w:p>
          <w:p w:rsidR="00000000" w:rsidDel="00000000" w:rsidP="00000000" w:rsidRDefault="00000000" w:rsidRPr="00000000" w14:paraId="000006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02587890625" w:line="240" w:lineRule="auto"/>
              <w:ind w:left="118.3197021484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9. Other (specify):  </w:t>
            </w:r>
          </w:p>
          <w:p w:rsidR="00000000" w:rsidDel="00000000" w:rsidP="00000000" w:rsidRDefault="00000000" w:rsidRPr="00000000" w14:paraId="000006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12353515625" w:line="244.3329620361328" w:lineRule="auto"/>
              <w:ind w:left="127.2357177734375" w:right="625.20263671875" w:firstLine="321.25732421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________________________________________________  10. I don't know  </w:t>
            </w:r>
          </w:p>
          <w:p w:rsidR="00000000" w:rsidDel="00000000" w:rsidP="00000000" w:rsidRDefault="00000000" w:rsidRPr="00000000" w14:paraId="000006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809326171875" w:line="240" w:lineRule="auto"/>
              <w:ind w:left="127.240905761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11. Refuse (Do not read)</w:t>
            </w:r>
          </w:p>
        </w:tc>
      </w:tr>
      <w:tr>
        <w:trPr>
          <w:cantSplit w:val="0"/>
          <w:trHeight w:val="338.39996337890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6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4715576171875" w:right="0" w:firstLine="0"/>
              <w:jc w:val="left"/>
              <w:rPr>
                <w:rFonts w:ascii="Arial" w:cs="Arial" w:eastAsia="Arial" w:hAnsi="Arial"/>
                <w:b w:val="0"/>
                <w:i w:val="0"/>
                <w:smallCaps w:val="0"/>
                <w:strike w:val="0"/>
                <w:color w:val="000000"/>
                <w:sz w:val="19.833824157714844"/>
                <w:szCs w:val="19.833824157714844"/>
                <w:u w:val="none"/>
                <w:shd w:fill="e7e6e6"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e7e6e6" w:val="clear"/>
                <w:vertAlign w:val="baseline"/>
                <w:rtl w:val="0"/>
              </w:rPr>
              <w:t xml:space="preserve">EBOLA CASE SURVEILLANCE</w:t>
            </w:r>
          </w:p>
        </w:tc>
      </w:tr>
    </w:tbl>
    <w:p w:rsidR="00000000" w:rsidDel="00000000" w:rsidP="00000000" w:rsidRDefault="00000000" w:rsidRPr="00000000" w14:paraId="000006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70  </w:t>
      </w:r>
    </w:p>
    <w:p w:rsidR="00000000" w:rsidDel="00000000" w:rsidP="00000000" w:rsidRDefault="00000000" w:rsidRPr="00000000" w14:paraId="000006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28"/>
        <w:tblW w:w="9304.810028076172" w:type="dxa"/>
        <w:jc w:val="left"/>
        <w:tblInd w:w="516.000137329101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68.009490966797"/>
        <w:gridCol w:w="5836.800537109375"/>
        <w:tblGridChange w:id="0">
          <w:tblGrid>
            <w:gridCol w:w="3468.009490966797"/>
            <w:gridCol w:w="5836.800537109375"/>
          </w:tblGrid>
        </w:tblGridChange>
      </w:tblGrid>
      <w:tr>
        <w:trPr>
          <w:cantSplit w:val="0"/>
          <w:trHeight w:val="24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19.833824157714844"/>
                <w:szCs w:val="19.833824157714844"/>
                <w:highlight w:val="black"/>
                <w:u w:val="none"/>
                <w:vertAlign w:val="baseline"/>
              </w:rPr>
            </w:pPr>
            <w:r w:rsidDel="00000000" w:rsidR="00000000" w:rsidRPr="00000000">
              <w:rPr>
                <w:rFonts w:ascii="Arial" w:cs="Arial" w:eastAsia="Arial" w:hAnsi="Arial"/>
                <w:b w:val="0"/>
                <w:i w:val="0"/>
                <w:smallCaps w:val="0"/>
                <w:strike w:val="0"/>
                <w:color w:val="ffffff"/>
                <w:sz w:val="19.833824157714844"/>
                <w:szCs w:val="19.833824157714844"/>
                <w:highlight w:val="black"/>
                <w:u w:val="none"/>
                <w:vertAlign w:val="baseline"/>
                <w:rtl w:val="0"/>
              </w:rPr>
              <w:t xml:space="preserve">TEXT OF THE QUESTION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6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19.833824157714844"/>
                <w:szCs w:val="19.833824157714844"/>
                <w:highlight w:val="black"/>
                <w:u w:val="none"/>
                <w:vertAlign w:val="baseline"/>
              </w:rPr>
            </w:pPr>
            <w:r w:rsidDel="00000000" w:rsidR="00000000" w:rsidRPr="00000000">
              <w:rPr>
                <w:rFonts w:ascii="Arial" w:cs="Arial" w:eastAsia="Arial" w:hAnsi="Arial"/>
                <w:b w:val="0"/>
                <w:i w:val="0"/>
                <w:smallCaps w:val="0"/>
                <w:strike w:val="0"/>
                <w:color w:val="ffffff"/>
                <w:sz w:val="19.833824157714844"/>
                <w:szCs w:val="19.833824157714844"/>
                <w:highlight w:val="black"/>
                <w:u w:val="none"/>
                <w:vertAlign w:val="baseline"/>
                <w:rtl w:val="0"/>
              </w:rPr>
              <w:t xml:space="preserve">RESPONSE OPTIONS</w:t>
            </w:r>
          </w:p>
        </w:tc>
      </w:tr>
      <w:tr>
        <w:trPr>
          <w:cantSplit w:val="0"/>
          <w:trHeight w:val="2671.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1230640411377" w:lineRule="auto"/>
              <w:ind w:left="343.551025390625" w:right="238.26629638671875" w:hanging="226.1944580078125"/>
              <w:jc w:val="both"/>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4. Are you aware of the search for people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who may be infected with Ebola cases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by response teams in your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 </w:t>
            </w:r>
          </w:p>
          <w:p w:rsidR="00000000" w:rsidDel="00000000" w:rsidP="00000000" w:rsidRDefault="00000000" w:rsidRPr="00000000" w14:paraId="000006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8251953125" w:line="240" w:lineRule="auto"/>
              <w:ind w:left="353.2603454589844" w:right="0" w:firstLine="0"/>
              <w:jc w:val="left"/>
              <w:rPr>
                <w:rFonts w:ascii="Arial" w:cs="Arial" w:eastAsia="Arial" w:hAnsi="Arial"/>
                <w:b w:val="0"/>
                <w:i w:val="0"/>
                <w:smallCaps w:val="0"/>
                <w:strike w:val="0"/>
                <w:color w:val="000000"/>
                <w:sz w:val="19.833824157714844"/>
                <w:szCs w:val="19.833824157714844"/>
                <w:highlight w:val="white"/>
                <w:u w:val="none"/>
                <w:vertAlign w:val="baseline"/>
              </w:rPr>
            </w:pP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locality/village/city/city?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6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40905761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1. Yes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 </w:t>
            </w:r>
          </w:p>
          <w:p w:rsidR="00000000" w:rsidDel="00000000" w:rsidP="00000000" w:rsidRDefault="00000000" w:rsidRPr="00000000" w14:paraId="000006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27.240905761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1. No – (Read the script below.)</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 </w:t>
            </w:r>
          </w:p>
          <w:p w:rsidR="00000000" w:rsidDel="00000000" w:rsidP="00000000" w:rsidRDefault="00000000" w:rsidRPr="00000000" w14:paraId="000006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121.4944458007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2. I don't know (Read the script below.)</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 </w:t>
            </w:r>
          </w:p>
          <w:p w:rsidR="00000000" w:rsidDel="00000000" w:rsidP="00000000" w:rsidRDefault="00000000" w:rsidRPr="00000000" w14:paraId="000006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3.1007480621338" w:lineRule="auto"/>
              <w:ind w:left="120.30548095703125" w:right="103.936767578125" w:firstLine="0.39642333984375"/>
              <w:jc w:val="left"/>
              <w:rPr>
                <w:rFonts w:ascii="Arial" w:cs="Arial" w:eastAsia="Arial" w:hAnsi="Arial"/>
                <w:b w:val="0"/>
                <w:i w:val="0"/>
                <w:smallCaps w:val="0"/>
                <w:strike w:val="0"/>
                <w:color w:val="000000"/>
                <w:sz w:val="19.833824157714844"/>
                <w:szCs w:val="19.833824157714844"/>
                <w:highlight w:val="white"/>
                <w:u w:val="none"/>
                <w:vertAlign w:val="baseline"/>
              </w:rPr>
            </w:pP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(SCRIPT): the Ebola case surveillance team searches for people who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may be infected with Ebola virus disease and helps them get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tested and treated quickly. This gives the person the best chance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of recovering, and also lowers the chances that other people will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become infected. These activities are referred to as "Ebola case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surveillance." When a person in the community who may be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infected with Ebola is reported, this is called an "alert." </w:t>
            </w:r>
            <w:r w:rsidDel="00000000" w:rsidR="00000000" w:rsidRPr="00000000">
              <w:rPr>
                <w:rFonts w:ascii="Arial" w:cs="Arial" w:eastAsia="Arial" w:hAnsi="Arial"/>
                <w:b w:val="0"/>
                <w:i w:val="0"/>
                <w:smallCaps w:val="0"/>
                <w:strike w:val="0"/>
                <w:color w:val="000000"/>
                <w:sz w:val="20.734708786010742"/>
                <w:szCs w:val="20.734708786010742"/>
                <w:highlight w:val="white"/>
                <w:u w:val="none"/>
                <w:vertAlign w:val="baseline"/>
                <w:rtl w:val="0"/>
              </w:rPr>
              <w:t xml:space="preserve">GO TO Q.9</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3. Refuse (Do not read)</w:t>
            </w:r>
          </w:p>
        </w:tc>
      </w:tr>
      <w:tr>
        <w:trPr>
          <w:cantSplit w:val="0"/>
          <w:trHeight w:val="1034.399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3325901031494" w:lineRule="auto"/>
              <w:ind w:left="122.508544921875" w:right="322.12127685546875" w:firstLine="0"/>
              <w:jc w:val="center"/>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5. Have you ever seen or spoken to a  member of the Ebola Response  </w:t>
            </w:r>
          </w:p>
          <w:p w:rsidR="00000000" w:rsidDel="00000000" w:rsidP="00000000" w:rsidRDefault="00000000" w:rsidRPr="00000000" w14:paraId="000006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849609375" w:line="240" w:lineRule="auto"/>
              <w:ind w:left="339.588012695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Team in your local area? </w:t>
            </w:r>
          </w:p>
        </w:tc>
        <w:tc>
          <w:tcPr>
            <w:shd w:fill="auto" w:val="clear"/>
            <w:tcMar>
              <w:top w:w="100.0" w:type="dxa"/>
              <w:left w:w="100.0" w:type="dxa"/>
              <w:bottom w:w="100.0" w:type="dxa"/>
              <w:right w:w="100.0" w:type="dxa"/>
            </w:tcMar>
            <w:vAlign w:val="top"/>
          </w:tcPr>
          <w:p w:rsidR="00000000" w:rsidDel="00000000" w:rsidP="00000000" w:rsidRDefault="00000000" w:rsidRPr="00000000" w14:paraId="000006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31445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Yes  </w:t>
            </w:r>
          </w:p>
          <w:p w:rsidR="00000000" w:rsidDel="00000000" w:rsidP="00000000" w:rsidRDefault="00000000" w:rsidRPr="00000000" w14:paraId="000006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21.484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No  go to Q.9 </w:t>
            </w:r>
          </w:p>
          <w:p w:rsidR="00000000" w:rsidDel="00000000" w:rsidP="00000000" w:rsidRDefault="00000000" w:rsidRPr="00000000" w14:paraId="000006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120.29418945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I don't know  go to Q.9 </w:t>
            </w:r>
          </w:p>
          <w:p w:rsidR="00000000" w:rsidDel="00000000" w:rsidP="00000000" w:rsidRDefault="00000000" w:rsidRPr="00000000" w14:paraId="000006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14.945983886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Refuse (Do not read) </w:t>
            </w:r>
          </w:p>
        </w:tc>
      </w:tr>
      <w:tr>
        <w:trPr>
          <w:cantSplit w:val="0"/>
          <w:trHeight w:val="1214.40063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49452877044678" w:lineRule="auto"/>
              <w:ind w:left="347.3158264160156" w:right="361.51763916015625" w:hanging="224.21295166015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6. If so, how would you describe this  experience?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293090820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Very good experience  </w:t>
            </w:r>
          </w:p>
          <w:p w:rsidR="00000000" w:rsidDel="00000000" w:rsidP="00000000" w:rsidRDefault="00000000" w:rsidRPr="00000000" w14:paraId="000006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916015625" w:line="240" w:lineRule="auto"/>
              <w:ind w:left="121.4822387695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experience  </w:t>
            </w:r>
          </w:p>
          <w:p w:rsidR="00000000" w:rsidDel="00000000" w:rsidP="00000000" w:rsidRDefault="00000000" w:rsidRPr="00000000" w14:paraId="000006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3310546875" w:line="240" w:lineRule="auto"/>
              <w:ind w:left="120.2926635742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Bad experience  go to Q.8b </w:t>
            </w:r>
          </w:p>
          <w:p w:rsidR="00000000" w:rsidDel="00000000" w:rsidP="00000000" w:rsidRDefault="00000000" w:rsidRPr="00000000" w14:paraId="000006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4287109375" w:line="240" w:lineRule="auto"/>
              <w:ind w:left="114.9411010742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Very bad experience  go to Q.8b </w:t>
            </w:r>
          </w:p>
          <w:p w:rsidR="00000000" w:rsidDel="00000000" w:rsidP="00000000" w:rsidRDefault="00000000" w:rsidRPr="00000000" w14:paraId="000006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20.0857543945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5. Refuse (Do not read) </w:t>
            </w:r>
          </w:p>
        </w:tc>
      </w:tr>
      <w:tr>
        <w:trPr>
          <w:cantSplit w:val="0"/>
          <w:trHeight w:val="93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1238079071045" w:lineRule="auto"/>
              <w:ind w:left="349.1441345214844" w:right="109.36798095703125" w:hanging="228.41903686523438"/>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8. You describe this experience as good.  Could you tell me more about that?  What was the reason?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6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6840820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Free text (write what was said):  </w:t>
            </w:r>
          </w:p>
          <w:p w:rsidR="00000000" w:rsidDel="00000000" w:rsidP="00000000" w:rsidRDefault="00000000" w:rsidRPr="00000000" w14:paraId="000006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4261474609375" w:line="240" w:lineRule="auto"/>
              <w:ind w:left="119.719848632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Q.9</w:t>
            </w:r>
          </w:p>
        </w:tc>
      </w:tr>
      <w:tr>
        <w:trPr>
          <w:cantSplit w:val="0"/>
          <w:trHeight w:val="830.40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3333339691162" w:lineRule="auto"/>
              <w:ind w:left="346.5681457519531" w:right="227.55157470703125" w:hanging="225.84304809570312"/>
              <w:jc w:val="both"/>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8b. You call this experience bad. Could  you tell me more about that? What  was the reason?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6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6840820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Free text (write what was said): </w:t>
            </w:r>
          </w:p>
        </w:tc>
      </w:tr>
      <w:tr>
        <w:trPr>
          <w:cantSplit w:val="0"/>
          <w:trHeight w:val="25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72509765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9. What is the opinion of other  </w:t>
            </w:r>
          </w:p>
          <w:p w:rsidR="00000000" w:rsidDel="00000000" w:rsidP="00000000" w:rsidRDefault="00000000" w:rsidRPr="00000000" w14:paraId="000006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3310546875" w:line="241.91428184509277" w:lineRule="auto"/>
              <w:ind w:left="341.56951904296875" w:right="231.45050048828125" w:firstLine="11.690826416015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members of your community about  the Ebola Response Team? </w:t>
            </w:r>
          </w:p>
        </w:tc>
        <w:tc>
          <w:tcPr>
            <w:shd w:fill="auto" w:val="clear"/>
            <w:tcMar>
              <w:top w:w="100.0" w:type="dxa"/>
              <w:left w:w="100.0" w:type="dxa"/>
              <w:bottom w:w="100.0" w:type="dxa"/>
              <w:right w:w="100.0" w:type="dxa"/>
            </w:tcMar>
            <w:vAlign w:val="top"/>
          </w:tcPr>
          <w:p w:rsidR="00000000" w:rsidDel="00000000" w:rsidP="00000000" w:rsidRDefault="00000000" w:rsidRPr="00000000" w14:paraId="000006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50983238220215" w:lineRule="auto"/>
              <w:ind w:left="128.00567626953125" w:right="1339.676513671875" w:hanging="9.0942382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(Don't read answer choices, check everything that applies)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 They say it's a good thing  </w:t>
            </w:r>
          </w:p>
          <w:p w:rsidR="00000000" w:rsidDel="00000000" w:rsidP="00000000" w:rsidRDefault="00000000" w:rsidRPr="00000000" w14:paraId="000006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56787109375" w:line="240" w:lineRule="auto"/>
              <w:ind w:left="121.9992065429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 They say they do it for money  </w:t>
            </w:r>
          </w:p>
          <w:p w:rsidR="00000000" w:rsidDel="00000000" w:rsidP="00000000" w:rsidRDefault="00000000" w:rsidRPr="00000000" w14:paraId="000006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5732421875" w:line="244.1308879852295" w:lineRule="auto"/>
              <w:ind w:left="115.167236328125" w:right="649.1400146484375" w:firstLine="5.5905151367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 They say they are infecting people with the Ebola virus  4. They say response teams designate every sick person as  having Ebola.  </w:t>
            </w:r>
          </w:p>
          <w:p w:rsidR="00000000" w:rsidDel="00000000" w:rsidP="00000000" w:rsidRDefault="00000000" w:rsidRPr="00000000" w14:paraId="000006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569091796875" w:line="240" w:lineRule="auto"/>
              <w:ind w:left="120.554199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5. I don't know  </w:t>
            </w:r>
          </w:p>
          <w:p w:rsidR="00000000" w:rsidDel="00000000" w:rsidP="00000000" w:rsidRDefault="00000000" w:rsidRPr="00000000" w14:paraId="000006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1.17675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6. They don't say anything  </w:t>
            </w:r>
          </w:p>
          <w:p w:rsidR="00000000" w:rsidDel="00000000" w:rsidP="00000000" w:rsidRDefault="00000000" w:rsidRPr="00000000" w14:paraId="000006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61474609375" w:line="240" w:lineRule="auto"/>
              <w:ind w:left="120.3491210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 Other (specify): ____________  </w:t>
            </w:r>
          </w:p>
          <w:p w:rsidR="00000000" w:rsidDel="00000000" w:rsidP="00000000" w:rsidRDefault="00000000" w:rsidRPr="00000000" w14:paraId="000006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14.9618530273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8. Refuse (Do not read) </w:t>
            </w:r>
          </w:p>
        </w:tc>
      </w:tr>
      <w:tr>
        <w:trPr>
          <w:cantSplit w:val="0"/>
          <w:trHeight w:val="396.00006103515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6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09243774414062" w:right="0" w:firstLine="0"/>
              <w:jc w:val="left"/>
              <w:rPr>
                <w:rFonts w:ascii="Arial" w:cs="Arial" w:eastAsia="Arial" w:hAnsi="Arial"/>
                <w:b w:val="0"/>
                <w:i w:val="0"/>
                <w:smallCaps w:val="0"/>
                <w:strike w:val="0"/>
                <w:color w:val="000000"/>
                <w:sz w:val="20.734708786010742"/>
                <w:szCs w:val="20.734708786010742"/>
                <w:u w:val="none"/>
                <w:shd w:fill="e7e6e6"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e7e6e6" w:val="clear"/>
                <w:vertAlign w:val="baseline"/>
                <w:rtl w:val="0"/>
              </w:rPr>
              <w:t xml:space="preserve">EBOLA TREATMENT CENTER</w:t>
            </w:r>
          </w:p>
        </w:tc>
      </w:tr>
      <w:tr>
        <w:trPr>
          <w:cantSplit w:val="0"/>
          <w:trHeight w:val="767.9998779296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6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13037300109863" w:lineRule="auto"/>
              <w:ind w:left="118.18496704101562" w:right="269.716796875" w:firstLine="3.521575927734375"/>
              <w:jc w:val="both"/>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(READ THE SCRIPT): When a person is identified as possibly being infected with Ebola, the response team  will take that person for testing and treatment at a specialized hospital called the Ebola Treatment Center  or "ETC."</w:t>
            </w:r>
          </w:p>
        </w:tc>
      </w:tr>
      <w:tr>
        <w:trPr>
          <w:cantSplit w:val="0"/>
          <w:trHeight w:val="1005.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3329620361328" w:lineRule="auto"/>
              <w:ind w:left="431.7109680175781" w:right="238.97735595703125" w:hanging="302.069091796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10. Do you know of an Ebola Treatment  Centre (ETC) in your  </w:t>
            </w:r>
          </w:p>
          <w:p w:rsidR="00000000" w:rsidDel="00000000" w:rsidP="00000000" w:rsidRDefault="00000000" w:rsidRPr="00000000" w14:paraId="000006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849609375" w:line="240" w:lineRule="auto"/>
              <w:ind w:left="437.25921630859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locality/village/city/city?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6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268676757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Yes  </w:t>
            </w:r>
          </w:p>
          <w:p w:rsidR="00000000" w:rsidDel="00000000" w:rsidP="00000000" w:rsidRDefault="00000000" w:rsidRPr="00000000" w14:paraId="000006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302490234375" w:line="240" w:lineRule="auto"/>
              <w:ind w:left="121.4797973632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No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Q.17 </w:t>
            </w:r>
          </w:p>
          <w:p w:rsidR="00000000" w:rsidDel="00000000" w:rsidP="00000000" w:rsidRDefault="00000000" w:rsidRPr="00000000" w14:paraId="000006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93994140625" w:line="240" w:lineRule="auto"/>
              <w:ind w:left="120.30609130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I don't know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Q.17 </w:t>
            </w:r>
          </w:p>
          <w:p w:rsidR="00000000" w:rsidDel="00000000" w:rsidP="00000000" w:rsidRDefault="00000000" w:rsidRPr="00000000" w14:paraId="000006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441162109375" w:line="240" w:lineRule="auto"/>
              <w:ind w:left="114.9636840820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Refuse (Do not read) </w:t>
            </w:r>
          </w:p>
        </w:tc>
      </w:tr>
      <w:tr>
        <w:trPr>
          <w:cantSplit w:val="0"/>
          <w:trHeight w:val="995.990447998046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64187622070312"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11. If so, have you been to the ETC? </w:t>
            </w:r>
          </w:p>
        </w:tc>
        <w:tc>
          <w:tcPr>
            <w:shd w:fill="auto" w:val="clear"/>
            <w:tcMar>
              <w:top w:w="100.0" w:type="dxa"/>
              <w:left w:w="100.0" w:type="dxa"/>
              <w:bottom w:w="100.0" w:type="dxa"/>
              <w:right w:w="100.0" w:type="dxa"/>
            </w:tcMar>
            <w:vAlign w:val="top"/>
          </w:tcPr>
          <w:p w:rsidR="00000000" w:rsidDel="00000000" w:rsidP="00000000" w:rsidRDefault="00000000" w:rsidRPr="00000000" w14:paraId="000006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843872070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Yes  </w:t>
            </w:r>
          </w:p>
          <w:p w:rsidR="00000000" w:rsidDel="00000000" w:rsidP="00000000" w:rsidRDefault="00000000" w:rsidRPr="00000000" w14:paraId="000006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303466796875" w:line="240" w:lineRule="auto"/>
              <w:ind w:left="121.4804077148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No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Q.15 </w:t>
            </w:r>
          </w:p>
          <w:p w:rsidR="00000000" w:rsidDel="00000000" w:rsidP="00000000" w:rsidRDefault="00000000" w:rsidRPr="00000000" w14:paraId="000006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0.30609130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I don't know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Q.15 </w:t>
            </w:r>
          </w:p>
          <w:p w:rsidR="00000000" w:rsidDel="00000000" w:rsidP="00000000" w:rsidRDefault="00000000" w:rsidRPr="00000000" w14:paraId="000006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34619140625" w:line="240" w:lineRule="auto"/>
              <w:ind w:left="114.9554443359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Refuse (Do not read)</w:t>
            </w:r>
          </w:p>
        </w:tc>
      </w:tr>
    </w:tbl>
    <w:p w:rsidR="00000000" w:rsidDel="00000000" w:rsidP="00000000" w:rsidRDefault="00000000" w:rsidRPr="00000000" w14:paraId="000006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71  </w:t>
      </w:r>
    </w:p>
    <w:p w:rsidR="00000000" w:rsidDel="00000000" w:rsidP="00000000" w:rsidRDefault="00000000" w:rsidRPr="00000000" w14:paraId="000006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29"/>
        <w:tblW w:w="9304.810028076172" w:type="dxa"/>
        <w:jc w:val="left"/>
        <w:tblInd w:w="516.000137329101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68.009490966797"/>
        <w:gridCol w:w="5836.800537109375"/>
        <w:tblGridChange w:id="0">
          <w:tblGrid>
            <w:gridCol w:w="3468.009490966797"/>
            <w:gridCol w:w="5836.800537109375"/>
          </w:tblGrid>
        </w:tblGridChange>
      </w:tblGrid>
      <w:tr>
        <w:trPr>
          <w:cantSplit w:val="0"/>
          <w:trHeight w:val="24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19.833824157714844"/>
                <w:szCs w:val="19.833824157714844"/>
                <w:highlight w:val="black"/>
                <w:u w:val="none"/>
                <w:vertAlign w:val="baseline"/>
              </w:rPr>
            </w:pPr>
            <w:r w:rsidDel="00000000" w:rsidR="00000000" w:rsidRPr="00000000">
              <w:rPr>
                <w:rFonts w:ascii="Arial" w:cs="Arial" w:eastAsia="Arial" w:hAnsi="Arial"/>
                <w:b w:val="0"/>
                <w:i w:val="0"/>
                <w:smallCaps w:val="0"/>
                <w:strike w:val="0"/>
                <w:color w:val="ffffff"/>
                <w:sz w:val="19.833824157714844"/>
                <w:szCs w:val="19.833824157714844"/>
                <w:highlight w:val="black"/>
                <w:u w:val="none"/>
                <w:vertAlign w:val="baseline"/>
                <w:rtl w:val="0"/>
              </w:rPr>
              <w:t xml:space="preserve">TEXT OF THE QUESTION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6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19.833824157714844"/>
                <w:szCs w:val="19.833824157714844"/>
                <w:highlight w:val="black"/>
                <w:u w:val="none"/>
                <w:vertAlign w:val="baseline"/>
              </w:rPr>
            </w:pPr>
            <w:r w:rsidDel="00000000" w:rsidR="00000000" w:rsidRPr="00000000">
              <w:rPr>
                <w:rFonts w:ascii="Arial" w:cs="Arial" w:eastAsia="Arial" w:hAnsi="Arial"/>
                <w:b w:val="0"/>
                <w:i w:val="0"/>
                <w:smallCaps w:val="0"/>
                <w:strike w:val="0"/>
                <w:color w:val="ffffff"/>
                <w:sz w:val="19.833824157714844"/>
                <w:szCs w:val="19.833824157714844"/>
                <w:highlight w:val="black"/>
                <w:u w:val="none"/>
                <w:vertAlign w:val="baseline"/>
                <w:rtl w:val="0"/>
              </w:rPr>
              <w:t xml:space="preserve">RESPONSE OPTIONS</w:t>
            </w:r>
          </w:p>
        </w:tc>
      </w:tr>
      <w:tr>
        <w:trPr>
          <w:cantSplit w:val="0"/>
          <w:trHeight w:val="1696.79931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067993164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12.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Why did you go to the ETC? </w:t>
            </w:r>
          </w:p>
        </w:tc>
        <w:tc>
          <w:tcPr>
            <w:shd w:fill="auto" w:val="clear"/>
            <w:tcMar>
              <w:top w:w="100.0" w:type="dxa"/>
              <w:left w:w="100.0" w:type="dxa"/>
              <w:bottom w:w="100.0" w:type="dxa"/>
              <w:right w:w="100.0" w:type="dxa"/>
            </w:tcMar>
            <w:vAlign w:val="top"/>
          </w:tcPr>
          <w:p w:rsidR="00000000" w:rsidDel="00000000" w:rsidP="00000000" w:rsidRDefault="00000000" w:rsidRPr="00000000" w14:paraId="000006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9184570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(Check all relevant answers)  </w:t>
            </w:r>
          </w:p>
          <w:p w:rsidR="00000000" w:rsidDel="00000000" w:rsidP="00000000" w:rsidRDefault="00000000" w:rsidRPr="00000000" w14:paraId="000006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1.91353797912598" w:lineRule="auto"/>
              <w:ind w:left="121.49383544921875" w:right="1088.046875" w:firstLine="5.74707031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I attended a community visit or open house at the ETC  2. I visited a family member or friend at the ETC  </w:t>
            </w:r>
          </w:p>
          <w:p w:rsidR="00000000" w:rsidDel="00000000" w:rsidP="00000000" w:rsidRDefault="00000000" w:rsidRPr="00000000" w14:paraId="000006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80078125" w:line="240" w:lineRule="auto"/>
              <w:ind w:left="120.3042602539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I was present as a speaker or volunteer at the ETC  </w:t>
            </w:r>
          </w:p>
          <w:p w:rsidR="00000000" w:rsidDel="00000000" w:rsidP="00000000" w:rsidRDefault="00000000" w:rsidRPr="00000000" w14:paraId="000006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114.9536132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I was a patient with Ebola  </w:t>
            </w:r>
          </w:p>
          <w:p w:rsidR="00000000" w:rsidDel="00000000" w:rsidP="00000000" w:rsidRDefault="00000000" w:rsidRPr="00000000" w14:paraId="000006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20.10498046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5. Other (specify): ____________  </w:t>
            </w:r>
          </w:p>
          <w:p w:rsidR="00000000" w:rsidDel="00000000" w:rsidP="00000000" w:rsidRDefault="00000000" w:rsidRPr="00000000" w14:paraId="000006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20.701904296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6. Refuse (Do not read)</w:t>
            </w:r>
          </w:p>
        </w:tc>
      </w:tr>
      <w:tr>
        <w:trPr>
          <w:cantSplit w:val="0"/>
          <w:trHeight w:val="732.0007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91293716430664" w:lineRule="auto"/>
              <w:ind w:left="431.3160705566406" w:right="313.54278564453125" w:hanging="301.67419433593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13. As you have already been to the  ETC, how would you describe this  experience?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283935546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A good experience  </w:t>
            </w:r>
          </w:p>
          <w:p w:rsidR="00000000" w:rsidDel="00000000" w:rsidP="00000000" w:rsidRDefault="00000000" w:rsidRPr="00000000" w14:paraId="000006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21.481323242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A bad experience  </w:t>
            </w:r>
          </w:p>
          <w:p w:rsidR="00000000" w:rsidDel="00000000" w:rsidP="00000000" w:rsidRDefault="00000000" w:rsidRPr="00000000" w14:paraId="000006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6953125" w:line="240" w:lineRule="auto"/>
              <w:ind w:left="120.291748046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Neither good nor bad/ Refuse (Do not read) </w:t>
            </w:r>
          </w:p>
        </w:tc>
      </w:tr>
      <w:tr>
        <w:trPr>
          <w:cantSplit w:val="0"/>
          <w:trHeight w:val="974.399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1230640411377" w:lineRule="auto"/>
              <w:ind w:left="431.3157653808594" w:right="123.80584716796875" w:hanging="301.67388916015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14. You qualify this experience as  [good/bad]. Could you tell me more  about that? What was the  </w:t>
            </w:r>
          </w:p>
          <w:p w:rsidR="00000000" w:rsidDel="00000000" w:rsidP="00000000" w:rsidRDefault="00000000" w:rsidRPr="00000000" w14:paraId="000006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8251953125" w:line="240" w:lineRule="auto"/>
              <w:ind w:left="431.1177062988281"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cause/reason?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6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798461914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Free text (write what was said):</w:t>
            </w:r>
          </w:p>
        </w:tc>
      </w:tr>
      <w:tr>
        <w:trPr>
          <w:cantSplit w:val="0"/>
          <w:trHeight w:val="2944.80041503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91353797912598" w:lineRule="auto"/>
              <w:ind w:left="425.56976318359375" w:right="147.45086669921875" w:hanging="295.9278869628906"/>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15. What is the opinion of other  members of your community about  the Ebola Treatment Centre? </w:t>
            </w:r>
          </w:p>
        </w:tc>
        <w:tc>
          <w:tcPr>
            <w:shd w:fill="auto" w:val="clear"/>
            <w:tcMar>
              <w:top w:w="100.0" w:type="dxa"/>
              <w:left w:w="100.0" w:type="dxa"/>
              <w:bottom w:w="100.0" w:type="dxa"/>
              <w:right w:w="100.0" w:type="dxa"/>
            </w:tcMar>
            <w:vAlign w:val="top"/>
          </w:tcPr>
          <w:p w:rsidR="00000000" w:rsidDel="00000000" w:rsidP="00000000" w:rsidRDefault="00000000" w:rsidRPr="00000000" w14:paraId="000006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91353797912598" w:lineRule="auto"/>
              <w:ind w:left="100.81787109375" w:right="912.489013671875" w:firstLine="18.08807373046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(Don't read answer choices, check everything that applies)  1. They say it's a good thing  </w:t>
            </w:r>
          </w:p>
          <w:p w:rsidR="00000000" w:rsidDel="00000000" w:rsidP="00000000" w:rsidRDefault="00000000" w:rsidRPr="00000000" w14:paraId="000006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80078125" w:line="240" w:lineRule="auto"/>
              <w:ind w:left="95.07171630859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They say no one comes out alive  </w:t>
            </w:r>
          </w:p>
          <w:p w:rsidR="00000000" w:rsidDel="00000000" w:rsidP="00000000" w:rsidRDefault="00000000" w:rsidRPr="00000000" w14:paraId="000006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4287109375" w:line="240" w:lineRule="auto"/>
              <w:ind w:left="93.88305664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They say staff hurt people  </w:t>
            </w:r>
          </w:p>
          <w:p w:rsidR="00000000" w:rsidDel="00000000" w:rsidP="00000000" w:rsidRDefault="00000000" w:rsidRPr="00000000" w14:paraId="000006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3310546875" w:line="240" w:lineRule="auto"/>
              <w:ind w:left="88.533325195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They say staff provide food  </w:t>
            </w:r>
          </w:p>
          <w:p w:rsidR="00000000" w:rsidDel="00000000" w:rsidP="00000000" w:rsidRDefault="00000000" w:rsidRPr="00000000" w14:paraId="000006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3310546875" w:line="240" w:lineRule="auto"/>
              <w:ind w:left="93.68560791015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5. They say that if you cooperate, you are corrupt  </w:t>
            </w:r>
          </w:p>
          <w:p w:rsidR="00000000" w:rsidDel="00000000" w:rsidP="00000000" w:rsidRDefault="00000000" w:rsidRPr="00000000" w14:paraId="000006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94.280395507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6. They say staff are making money  </w:t>
            </w:r>
          </w:p>
          <w:p w:rsidR="00000000" w:rsidDel="00000000" w:rsidP="00000000" w:rsidRDefault="00000000" w:rsidRPr="00000000" w14:paraId="000006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4287109375" w:line="240" w:lineRule="auto"/>
              <w:ind w:left="93.4878540039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7. They say staff are infecting people with Ebola  </w:t>
            </w:r>
          </w:p>
          <w:p w:rsidR="00000000" w:rsidDel="00000000" w:rsidP="00000000" w:rsidRDefault="00000000" w:rsidRPr="00000000" w14:paraId="000006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4287109375" w:line="240" w:lineRule="auto"/>
              <w:ind w:left="91.90277099609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8. They don't say anything  </w:t>
            </w:r>
          </w:p>
          <w:p w:rsidR="00000000" w:rsidDel="00000000" w:rsidP="00000000" w:rsidRDefault="00000000" w:rsidRPr="00000000" w14:paraId="000006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94140625" w:line="240" w:lineRule="auto"/>
              <w:ind w:left="91.9030761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9. Other (specify): ____________  </w:t>
            </w:r>
          </w:p>
          <w:p w:rsidR="00000000" w:rsidDel="00000000" w:rsidP="00000000" w:rsidRDefault="00000000" w:rsidRPr="00000000" w14:paraId="000006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3095703125" w:line="240" w:lineRule="auto"/>
              <w:ind w:left="100.820007324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10. I don't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know </w:t>
            </w:r>
          </w:p>
          <w:p w:rsidR="00000000" w:rsidDel="00000000" w:rsidP="00000000" w:rsidRDefault="00000000" w:rsidRPr="00000000" w14:paraId="000006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34619140625" w:line="240" w:lineRule="auto"/>
              <w:ind w:left="100.8416748046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11. Refuse (Do not read) </w:t>
            </w:r>
          </w:p>
        </w:tc>
      </w:tr>
      <w:tr>
        <w:trPr>
          <w:cantSplit w:val="0"/>
          <w:trHeight w:val="2911.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6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12352180480957" w:lineRule="auto"/>
              <w:ind w:left="430.3253173828125" w:right="80.58929443359375" w:hanging="300.6834411621094"/>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16. If you or a family member showed  signs of EVD, where would you most  likely go for treatment?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6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283935546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I would treat the symptoms at home  </w:t>
            </w:r>
          </w:p>
          <w:p w:rsidR="00000000" w:rsidDel="00000000" w:rsidP="00000000" w:rsidRDefault="00000000" w:rsidRPr="00000000" w14:paraId="000006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1.91428184509277" w:lineRule="auto"/>
              <w:ind w:left="120.311279296875" w:right="310.72265625" w:firstLine="0"/>
              <w:jc w:val="center"/>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I would go to an Ebola treatment center to go to Q. 18 3. I would go to a public health facility (e.g., health facility, health  center, general referral hospital, provincial hospital)  </w:t>
            </w:r>
          </w:p>
          <w:p w:rsidR="00000000" w:rsidDel="00000000" w:rsidP="00000000" w:rsidRDefault="00000000" w:rsidRPr="00000000" w14:paraId="000006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5791015625" w:line="241.91428184509277" w:lineRule="auto"/>
              <w:ind w:left="457.52197265625" w:right="339.05029296875" w:hanging="342.56103515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I would go to a private health facility (e.g., dispensary, medical  center, polyclinic/clinic)  </w:t>
            </w:r>
          </w:p>
          <w:p w:rsidR="00000000" w:rsidDel="00000000" w:rsidP="00000000" w:rsidRDefault="00000000" w:rsidRPr="00000000" w14:paraId="000006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572998046875" w:line="240" w:lineRule="auto"/>
              <w:ind w:left="120.111999511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5. I would pray or go to a place of prayer  </w:t>
            </w:r>
          </w:p>
          <w:p w:rsidR="00000000" w:rsidDel="00000000" w:rsidP="00000000" w:rsidRDefault="00000000" w:rsidRPr="00000000" w14:paraId="000006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3095703125" w:line="244.71702575683594" w:lineRule="auto"/>
              <w:ind w:left="119.90875244140625" w:right="613.9471435546875" w:firstLine="0.797119140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6. I would go to a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traditional healer / lay health practitioner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7. Other  </w:t>
            </w:r>
          </w:p>
          <w:p w:rsidR="00000000" w:rsidDel="00000000" w:rsidP="00000000" w:rsidRDefault="00000000" w:rsidRPr="00000000" w14:paraId="000006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95947265625" w:line="244.33396339416504" w:lineRule="auto"/>
              <w:ind w:left="118.32305908203125" w:right="152.418212890625" w:firstLine="343.35418701171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(specify)______________________________________________  8. I don't know  </w:t>
            </w:r>
          </w:p>
          <w:p w:rsidR="00000000" w:rsidDel="00000000" w:rsidP="00000000" w:rsidRDefault="00000000" w:rsidRPr="00000000" w14:paraId="000006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7177734375" w:line="240" w:lineRule="auto"/>
              <w:ind w:left="118.323974609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9. Refuse (Do not read)</w:t>
            </w:r>
          </w:p>
        </w:tc>
      </w:tr>
    </w:tbl>
    <w:p w:rsidR="00000000" w:rsidDel="00000000" w:rsidP="00000000" w:rsidRDefault="00000000" w:rsidRPr="00000000" w14:paraId="000007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72  </w:t>
      </w:r>
    </w:p>
    <w:p w:rsidR="00000000" w:rsidDel="00000000" w:rsidP="00000000" w:rsidRDefault="00000000" w:rsidRPr="00000000" w14:paraId="000007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30"/>
        <w:tblW w:w="9304.810028076172" w:type="dxa"/>
        <w:jc w:val="left"/>
        <w:tblInd w:w="516.000137329101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68.009490966797"/>
        <w:gridCol w:w="5836.800537109375"/>
        <w:tblGridChange w:id="0">
          <w:tblGrid>
            <w:gridCol w:w="3468.009490966797"/>
            <w:gridCol w:w="5836.800537109375"/>
          </w:tblGrid>
        </w:tblGridChange>
      </w:tblGrid>
      <w:tr>
        <w:trPr>
          <w:cantSplit w:val="0"/>
          <w:trHeight w:val="24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19.833824157714844"/>
                <w:szCs w:val="19.833824157714844"/>
                <w:highlight w:val="black"/>
                <w:u w:val="none"/>
                <w:vertAlign w:val="baseline"/>
              </w:rPr>
            </w:pPr>
            <w:r w:rsidDel="00000000" w:rsidR="00000000" w:rsidRPr="00000000">
              <w:rPr>
                <w:rFonts w:ascii="Arial" w:cs="Arial" w:eastAsia="Arial" w:hAnsi="Arial"/>
                <w:b w:val="0"/>
                <w:i w:val="0"/>
                <w:smallCaps w:val="0"/>
                <w:strike w:val="0"/>
                <w:color w:val="ffffff"/>
                <w:sz w:val="19.833824157714844"/>
                <w:szCs w:val="19.833824157714844"/>
                <w:highlight w:val="black"/>
                <w:u w:val="none"/>
                <w:vertAlign w:val="baseline"/>
                <w:rtl w:val="0"/>
              </w:rPr>
              <w:t xml:space="preserve">TEXT OF THE QUESTION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7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19.833824157714844"/>
                <w:szCs w:val="19.833824157714844"/>
                <w:highlight w:val="black"/>
                <w:u w:val="none"/>
                <w:vertAlign w:val="baseline"/>
              </w:rPr>
            </w:pPr>
            <w:r w:rsidDel="00000000" w:rsidR="00000000" w:rsidRPr="00000000">
              <w:rPr>
                <w:rFonts w:ascii="Arial" w:cs="Arial" w:eastAsia="Arial" w:hAnsi="Arial"/>
                <w:b w:val="0"/>
                <w:i w:val="0"/>
                <w:smallCaps w:val="0"/>
                <w:strike w:val="0"/>
                <w:color w:val="ffffff"/>
                <w:sz w:val="19.833824157714844"/>
                <w:szCs w:val="19.833824157714844"/>
                <w:highlight w:val="black"/>
                <w:u w:val="none"/>
                <w:vertAlign w:val="baseline"/>
                <w:rtl w:val="0"/>
              </w:rPr>
              <w:t xml:space="preserve">RESPONSE OPTIONS</w:t>
            </w:r>
          </w:p>
        </w:tc>
      </w:tr>
      <w:tr>
        <w:trPr>
          <w:cantSplit w:val="0"/>
          <w:trHeight w:val="4106.3995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0890350341797" w:lineRule="auto"/>
              <w:ind w:left="425.5694580078125" w:right="118.80279541015625" w:hanging="295.16265869140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17.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Why would you prefer this place for  treatment rather than using an ETC?</w:t>
            </w:r>
          </w:p>
        </w:tc>
        <w:tc>
          <w:tcPr>
            <w:shd w:fill="auto" w:val="clear"/>
            <w:tcMar>
              <w:top w:w="100.0" w:type="dxa"/>
              <w:left w:w="100.0" w:type="dxa"/>
              <w:bottom w:w="100.0" w:type="dxa"/>
              <w:right w:w="100.0" w:type="dxa"/>
            </w:tcMar>
            <w:vAlign w:val="top"/>
          </w:tcPr>
          <w:p w:rsidR="00000000" w:rsidDel="00000000" w:rsidP="00000000" w:rsidRDefault="00000000" w:rsidRPr="00000000" w14:paraId="000007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3325901031494" w:lineRule="auto"/>
              <w:ind w:left="127.24090576171875" w:right="1130.8697509765625" w:hanging="8.32244873046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(Don't read answer choices, check everything that applies)  1. The ETC is too far away  </w:t>
            </w:r>
          </w:p>
          <w:p w:rsidR="00000000" w:rsidDel="00000000" w:rsidP="00000000" w:rsidRDefault="00000000" w:rsidRPr="00000000" w14:paraId="000007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849609375" w:line="240" w:lineRule="auto"/>
              <w:ind w:left="121.4938354492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I don't know where to find an ETC  </w:t>
            </w:r>
          </w:p>
          <w:p w:rsidR="00000000" w:rsidDel="00000000" w:rsidP="00000000" w:rsidRDefault="00000000" w:rsidRPr="00000000" w14:paraId="000007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120.3042602539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ETC staff are not qualified  </w:t>
            </w:r>
          </w:p>
          <w:p w:rsidR="00000000" w:rsidDel="00000000" w:rsidP="00000000" w:rsidRDefault="00000000" w:rsidRPr="00000000" w14:paraId="000007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114.9536132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ETC staff are foreigners  </w:t>
            </w:r>
          </w:p>
          <w:p w:rsidR="00000000" w:rsidDel="00000000" w:rsidP="00000000" w:rsidRDefault="00000000" w:rsidRPr="00000000" w14:paraId="000007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20.10498046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5. People are mistreated by ETC staff  </w:t>
            </w:r>
          </w:p>
          <w:p w:rsidR="00000000" w:rsidDel="00000000" w:rsidP="00000000" w:rsidRDefault="00000000" w:rsidRPr="00000000" w14:paraId="000007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20.698852539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6. Everyone who goes to an ETC dies  </w:t>
            </w:r>
          </w:p>
          <w:p w:rsidR="00000000" w:rsidDel="00000000" w:rsidP="00000000" w:rsidRDefault="00000000" w:rsidRPr="00000000" w14:paraId="000007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1.91293716430664" w:lineRule="auto"/>
              <w:ind w:left="118.31878662109375" w:right="63.7158203125" w:firstLine="1.58660888671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7. People are infected with Ebola due to unsanitary conditions in ETCs  8. People who visit an ETC are voluntarily infected with Ebola by ETC  staff  </w:t>
            </w:r>
          </w:p>
          <w:p w:rsidR="00000000" w:rsidDel="00000000" w:rsidP="00000000" w:rsidRDefault="00000000" w:rsidRPr="00000000" w14:paraId="000007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5791015625" w:line="240" w:lineRule="auto"/>
              <w:ind w:left="118.3181762695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9. Patients cannot receive visitors to the ETC  </w:t>
            </w:r>
          </w:p>
          <w:p w:rsidR="00000000" w:rsidDel="00000000" w:rsidP="00000000" w:rsidRDefault="00000000" w:rsidRPr="00000000" w14:paraId="000007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27.234497070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10. We don't know what's going on in ETCs  </w:t>
            </w:r>
          </w:p>
          <w:p w:rsidR="00000000" w:rsidDel="00000000" w:rsidP="00000000" w:rsidRDefault="00000000" w:rsidRPr="00000000" w14:paraId="000007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127.23358154296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11. My community would disagree  </w:t>
            </w:r>
          </w:p>
          <w:p w:rsidR="00000000" w:rsidDel="00000000" w:rsidP="00000000" w:rsidRDefault="00000000" w:rsidRPr="00000000" w14:paraId="000007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27.2329711914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12. My family would disagree  </w:t>
            </w:r>
          </w:p>
          <w:p w:rsidR="00000000" w:rsidDel="00000000" w:rsidP="00000000" w:rsidRDefault="00000000" w:rsidRPr="00000000" w14:paraId="000007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916015625" w:line="240" w:lineRule="auto"/>
              <w:ind w:left="127.232055664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13. Other (specify)__________  </w:t>
            </w:r>
          </w:p>
          <w:p w:rsidR="00000000" w:rsidDel="00000000" w:rsidP="00000000" w:rsidRDefault="00000000" w:rsidRPr="00000000" w14:paraId="000007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27.231445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14. I don't know  </w:t>
            </w:r>
          </w:p>
          <w:p w:rsidR="00000000" w:rsidDel="00000000" w:rsidP="00000000" w:rsidRDefault="00000000" w:rsidRPr="00000000" w14:paraId="000007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94140625" w:line="240" w:lineRule="auto"/>
              <w:ind w:left="127.240905761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15. Refuse (Do not read)</w:t>
            </w:r>
          </w:p>
        </w:tc>
      </w:tr>
      <w:tr>
        <w:trPr>
          <w:cantSplit w:val="0"/>
          <w:trHeight w:val="336.00036621093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7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87799072265625" w:right="0" w:firstLine="0"/>
              <w:jc w:val="left"/>
              <w:rPr>
                <w:rFonts w:ascii="Arial" w:cs="Arial" w:eastAsia="Arial" w:hAnsi="Arial"/>
                <w:b w:val="0"/>
                <w:i w:val="0"/>
                <w:smallCaps w:val="0"/>
                <w:strike w:val="0"/>
                <w:color w:val="000000"/>
                <w:sz w:val="20.734708786010742"/>
                <w:szCs w:val="20.734708786010742"/>
                <w:u w:val="none"/>
                <w:shd w:fill="e7e6e6"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e7e6e6" w:val="clear"/>
                <w:vertAlign w:val="baseline"/>
                <w:rtl w:val="0"/>
              </w:rPr>
              <w:t xml:space="preserve">CONTACT TRACING</w:t>
            </w:r>
          </w:p>
        </w:tc>
      </w:tr>
      <w:tr>
        <w:trPr>
          <w:cantSplit w:val="0"/>
          <w:trHeight w:val="2431.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12352180480957" w:lineRule="auto"/>
              <w:ind w:left="426.5605163574219" w:right="192.99957275390625" w:hanging="296.91864013671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18. Have you heard of contact tracing?  [Use a different local term if it is  more common]</w:t>
            </w:r>
          </w:p>
        </w:tc>
        <w:tc>
          <w:tcPr>
            <w:shd w:fill="auto" w:val="clear"/>
            <w:tcMar>
              <w:top w:w="100.0" w:type="dxa"/>
              <w:left w:w="100.0" w:type="dxa"/>
              <w:bottom w:w="100.0" w:type="dxa"/>
              <w:right w:w="100.0" w:type="dxa"/>
            </w:tcMar>
            <w:vAlign w:val="top"/>
          </w:tcPr>
          <w:p w:rsidR="00000000" w:rsidDel="00000000" w:rsidP="00000000" w:rsidRDefault="00000000" w:rsidRPr="00000000" w14:paraId="000007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30224609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Yes  </w:t>
            </w:r>
          </w:p>
          <w:p w:rsidR="00000000" w:rsidDel="00000000" w:rsidP="00000000" w:rsidRDefault="00000000" w:rsidRPr="00000000" w14:paraId="000007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21.483154296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No (Read the script below.) </w:t>
            </w:r>
          </w:p>
          <w:p w:rsidR="00000000" w:rsidDel="00000000" w:rsidP="00000000" w:rsidRDefault="00000000" w:rsidRPr="00000000" w14:paraId="000007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30120849609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I don't know (Read the script below.).  </w:t>
            </w:r>
          </w:p>
          <w:p w:rsidR="00000000" w:rsidDel="00000000" w:rsidP="00000000" w:rsidRDefault="00000000" w:rsidRPr="00000000" w14:paraId="000007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354248046875" w:line="242.03327178955078" w:lineRule="auto"/>
              <w:ind w:left="113.56781005859375" w:right="157.003173828125" w:firstLine="7.134094238281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(SCRIPT): Contact tracing describes when Ebola response personnel  collect the names of all people who have been very close to a person  with Ebola virus disease. Then they visit or talk with all these people  every day for 21 days so that if they get sick with Ebola virus disease,  they can get them into treatment right away, which increases their  chance of survival.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Q.25 </w:t>
            </w:r>
          </w:p>
          <w:p w:rsidR="00000000" w:rsidDel="00000000" w:rsidP="00000000" w:rsidRDefault="00000000" w:rsidRPr="00000000" w14:paraId="000007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583251953125" w:line="240" w:lineRule="auto"/>
              <w:ind w:left="121.49993896484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Refuse (Do not read) </w:t>
            </w:r>
          </w:p>
        </w:tc>
      </w:tr>
      <w:tr>
        <w:trPr>
          <w:cantSplit w:val="0"/>
          <w:trHeight w:val="974.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33273315429688" w:lineRule="auto"/>
              <w:ind w:left="431.1177062988281" w:right="567.6217651367188" w:hanging="301.475830078125"/>
              <w:jc w:val="left"/>
              <w:rPr>
                <w:rFonts w:ascii="Arial" w:cs="Arial" w:eastAsia="Arial" w:hAnsi="Arial"/>
                <w:b w:val="0"/>
                <w:i w:val="0"/>
                <w:smallCaps w:val="0"/>
                <w:strike w:val="0"/>
                <w:color w:val="000000"/>
                <w:sz w:val="19.833824157714844"/>
                <w:szCs w:val="19.833824157714844"/>
                <w:highlight w:val="white"/>
                <w:u w:val="none"/>
                <w:vertAlign w:val="baseline"/>
              </w:rPr>
            </w:pP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19. Is contact tracing done in your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7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40905761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1. Yes</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 </w:t>
            </w:r>
          </w:p>
          <w:p w:rsidR="00000000" w:rsidDel="00000000" w:rsidP="00000000" w:rsidRDefault="00000000" w:rsidRPr="00000000" w14:paraId="000007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21.4944458007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2. No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 </w:t>
            </w:r>
          </w:p>
          <w:p w:rsidR="00000000" w:rsidDel="00000000" w:rsidP="00000000" w:rsidRDefault="00000000" w:rsidRPr="00000000" w14:paraId="000007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4287109375" w:line="240" w:lineRule="auto"/>
              <w:ind w:left="120.3054809570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3. I don't know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 </w:t>
            </w:r>
          </w:p>
          <w:p w:rsidR="00000000" w:rsidDel="00000000" w:rsidP="00000000" w:rsidRDefault="00000000" w:rsidRPr="00000000" w14:paraId="000007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94140625" w:line="240" w:lineRule="auto"/>
              <w:ind w:left="114.9554443359375" w:right="0" w:firstLine="0"/>
              <w:jc w:val="left"/>
              <w:rPr>
                <w:rFonts w:ascii="Arial" w:cs="Arial" w:eastAsia="Arial" w:hAnsi="Arial"/>
                <w:b w:val="0"/>
                <w:i w:val="0"/>
                <w:smallCaps w:val="0"/>
                <w:strike w:val="0"/>
                <w:color w:val="000000"/>
                <w:sz w:val="19.833824157714844"/>
                <w:szCs w:val="19.833824157714844"/>
                <w:highlight w:val="white"/>
                <w:u w:val="none"/>
                <w:vertAlign w:val="baseline"/>
              </w:rPr>
            </w:pPr>
            <w:r w:rsidDel="00000000" w:rsidR="00000000" w:rsidRPr="00000000">
              <w:rPr>
                <w:rFonts w:ascii="Arial" w:cs="Arial" w:eastAsia="Arial" w:hAnsi="Arial"/>
                <w:b w:val="0"/>
                <w:i w:val="0"/>
                <w:smallCaps w:val="0"/>
                <w:strike w:val="0"/>
                <w:color w:val="000000"/>
                <w:sz w:val="19.833824157714844"/>
                <w:szCs w:val="19.833824157714844"/>
                <w:highlight w:val="white"/>
                <w:u w:val="none"/>
                <w:vertAlign w:val="baseline"/>
                <w:rtl w:val="0"/>
              </w:rPr>
              <w:t xml:space="preserve">4. Refuse (Do not read) </w:t>
            </w:r>
          </w:p>
        </w:tc>
      </w:tr>
      <w:tr>
        <w:trPr>
          <w:cantSplit w:val="0"/>
          <w:trHeight w:val="1192.800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33273315429688" w:lineRule="auto"/>
              <w:ind w:left="129.64187622070312" w:right="262.50946044921875" w:firstLine="0"/>
              <w:jc w:val="center"/>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19b. Have you ever been identified by  the Ebola Response Team as a  </w:t>
            </w:r>
          </w:p>
          <w:p w:rsidR="00000000" w:rsidDel="00000000" w:rsidP="00000000" w:rsidRDefault="00000000" w:rsidRPr="00000000" w14:paraId="000007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91064453125" w:line="241.91428184509277" w:lineRule="auto"/>
              <w:ind w:left="427.5498962402344" w:right="118.3477783203125" w:firstLine="8.3222961425781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"contact" after being near someone  with Ebola? </w:t>
            </w:r>
          </w:p>
        </w:tc>
        <w:tc>
          <w:tcPr>
            <w:shd w:fill="auto" w:val="clear"/>
            <w:tcMar>
              <w:top w:w="100.0" w:type="dxa"/>
              <w:left w:w="100.0" w:type="dxa"/>
              <w:bottom w:w="100.0" w:type="dxa"/>
              <w:right w:w="100.0" w:type="dxa"/>
            </w:tcMar>
            <w:vAlign w:val="top"/>
          </w:tcPr>
          <w:p w:rsidR="00000000" w:rsidDel="00000000" w:rsidP="00000000" w:rsidRDefault="00000000" w:rsidRPr="00000000" w14:paraId="000007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268676757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Yes  </w:t>
            </w:r>
          </w:p>
          <w:p w:rsidR="00000000" w:rsidDel="00000000" w:rsidP="00000000" w:rsidRDefault="00000000" w:rsidRPr="00000000" w14:paraId="000007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302490234375" w:line="240" w:lineRule="auto"/>
              <w:ind w:left="121.4797973632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No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Q.24 </w:t>
            </w:r>
          </w:p>
          <w:p w:rsidR="00000000" w:rsidDel="00000000" w:rsidP="00000000" w:rsidRDefault="00000000" w:rsidRPr="00000000" w14:paraId="000007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0.30609130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I don't know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Q.24 </w:t>
            </w:r>
          </w:p>
          <w:p w:rsidR="00000000" w:rsidDel="00000000" w:rsidP="00000000" w:rsidRDefault="00000000" w:rsidRPr="00000000" w14:paraId="000007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4716796875" w:line="240" w:lineRule="auto"/>
              <w:ind w:left="114.9636840820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Refuse (Do not read) </w:t>
            </w:r>
          </w:p>
        </w:tc>
      </w:tr>
      <w:tr>
        <w:trPr>
          <w:cantSplit w:val="0"/>
          <w:trHeight w:val="1454.399719238281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49495792388916" w:lineRule="auto"/>
              <w:ind w:left="123.89556884765625" w:right="526.6116333007812" w:firstLine="0"/>
              <w:jc w:val="center"/>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20. When you were identified as a  contact, did you consent to  </w:t>
            </w:r>
          </w:p>
          <w:p w:rsidR="00000000" w:rsidDel="00000000" w:rsidP="00000000" w:rsidRDefault="00000000" w:rsidRPr="00000000" w14:paraId="000007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356201171875" w:line="240" w:lineRule="auto"/>
              <w:ind w:left="0" w:right="0" w:firstLine="0"/>
              <w:jc w:val="center"/>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someone coming to your home  </w:t>
            </w:r>
          </w:p>
          <w:p w:rsidR="00000000" w:rsidDel="00000000" w:rsidP="00000000" w:rsidRDefault="00000000" w:rsidRPr="00000000" w14:paraId="000007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12353515625" w:line="244.33281898498535" w:lineRule="auto"/>
              <w:ind w:left="454.36981201171875" w:right="123.39752197265625" w:firstLine="5.746307373046875"/>
              <w:jc w:val="both"/>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every day for 21 days to check your  temperature and ask if you had any  Ebola symptoms?</w:t>
            </w:r>
          </w:p>
        </w:tc>
        <w:tc>
          <w:tcPr>
            <w:shd w:fill="auto" w:val="clear"/>
            <w:tcMar>
              <w:top w:w="100.0" w:type="dxa"/>
              <w:left w:w="100.0" w:type="dxa"/>
              <w:bottom w:w="100.0" w:type="dxa"/>
              <w:right w:w="100.0" w:type="dxa"/>
            </w:tcMar>
            <w:vAlign w:val="top"/>
          </w:tcPr>
          <w:p w:rsidR="00000000" w:rsidDel="00000000" w:rsidP="00000000" w:rsidRDefault="00000000" w:rsidRPr="00000000" w14:paraId="000007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40905761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Yes  </w:t>
            </w:r>
          </w:p>
          <w:p w:rsidR="00000000" w:rsidDel="00000000" w:rsidP="00000000" w:rsidRDefault="00000000" w:rsidRPr="00000000" w14:paraId="000007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303466796875" w:line="240" w:lineRule="auto"/>
              <w:ind w:left="121.493835449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No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Q.23 </w:t>
            </w:r>
          </w:p>
          <w:p w:rsidR="00000000" w:rsidDel="00000000" w:rsidP="00000000" w:rsidRDefault="00000000" w:rsidRPr="00000000" w14:paraId="000007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542724609375" w:line="240" w:lineRule="auto"/>
              <w:ind w:left="120.30609130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I don't know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Q.24 </w:t>
            </w:r>
          </w:p>
          <w:p w:rsidR="00000000" w:rsidDel="00000000" w:rsidP="00000000" w:rsidRDefault="00000000" w:rsidRPr="00000000" w14:paraId="000007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34619140625" w:line="240" w:lineRule="auto"/>
              <w:ind w:left="114.9636840820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Refuse (Do not read) </w:t>
            </w:r>
          </w:p>
        </w:tc>
      </w:tr>
      <w:tr>
        <w:trPr>
          <w:cantSplit w:val="0"/>
          <w:trHeight w:val="7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89556884765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21. How did this experience go? </w:t>
            </w:r>
          </w:p>
        </w:tc>
        <w:tc>
          <w:tcPr>
            <w:shd w:fill="auto" w:val="clear"/>
            <w:tcMar>
              <w:top w:w="100.0" w:type="dxa"/>
              <w:left w:w="100.0" w:type="dxa"/>
              <w:bottom w:w="100.0" w:type="dxa"/>
              <w:right w:w="100.0" w:type="dxa"/>
            </w:tcMar>
            <w:vAlign w:val="top"/>
          </w:tcPr>
          <w:p w:rsidR="00000000" w:rsidDel="00000000" w:rsidP="00000000" w:rsidRDefault="00000000" w:rsidRPr="00000000" w14:paraId="000007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763305664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A good experience  </w:t>
            </w:r>
          </w:p>
          <w:p w:rsidR="00000000" w:rsidDel="00000000" w:rsidP="00000000" w:rsidRDefault="00000000" w:rsidRPr="00000000" w14:paraId="000007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3065185546875" w:line="240" w:lineRule="auto"/>
              <w:ind w:left="121.4749145507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A bad experience 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Q.22b </w:t>
            </w:r>
          </w:p>
          <w:p w:rsidR="00000000" w:rsidDel="00000000" w:rsidP="00000000" w:rsidRDefault="00000000" w:rsidRPr="00000000" w14:paraId="000007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4716796875" w:line="240" w:lineRule="auto"/>
              <w:ind w:left="120.30364990234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Neither good nor bad/ Refuse (Do not read) </w:t>
            </w:r>
          </w:p>
        </w:tc>
      </w:tr>
      <w:tr>
        <w:trPr>
          <w:cantSplit w:val="0"/>
          <w:trHeight w:val="928.7904357910156"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91393852233887" w:lineRule="auto"/>
              <w:ind w:left="454.36981201171875" w:right="78.37738037109375" w:hanging="330.4742431640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22. You describe this experience as  good. Could you tell me more about  that? What was the reason?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7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6840820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Free text (Write down what is said):  </w:t>
            </w:r>
          </w:p>
          <w:p w:rsidR="00000000" w:rsidDel="00000000" w:rsidP="00000000" w:rsidRDefault="00000000" w:rsidRPr="00000000" w14:paraId="000007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4.63470458984375" w:line="240" w:lineRule="auto"/>
              <w:ind w:left="119.31488037109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GO TO Q.24</w:t>
            </w:r>
          </w:p>
        </w:tc>
      </w:tr>
    </w:tbl>
    <w:p w:rsidR="00000000" w:rsidDel="00000000" w:rsidP="00000000" w:rsidRDefault="00000000" w:rsidRPr="00000000" w14:paraId="000007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73  </w:t>
      </w:r>
    </w:p>
    <w:p w:rsidR="00000000" w:rsidDel="00000000" w:rsidP="00000000" w:rsidRDefault="00000000" w:rsidRPr="00000000" w14:paraId="000007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31"/>
        <w:tblW w:w="9304.810028076172" w:type="dxa"/>
        <w:jc w:val="left"/>
        <w:tblInd w:w="516.000137329101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68.009490966797"/>
        <w:gridCol w:w="5836.800537109375"/>
        <w:tblGridChange w:id="0">
          <w:tblGrid>
            <w:gridCol w:w="3468.009490966797"/>
            <w:gridCol w:w="5836.800537109375"/>
          </w:tblGrid>
        </w:tblGridChange>
      </w:tblGrid>
      <w:tr>
        <w:trPr>
          <w:cantSplit w:val="0"/>
          <w:trHeight w:val="24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19.833824157714844"/>
                <w:szCs w:val="19.833824157714844"/>
                <w:highlight w:val="black"/>
                <w:u w:val="none"/>
                <w:vertAlign w:val="baseline"/>
              </w:rPr>
            </w:pPr>
            <w:r w:rsidDel="00000000" w:rsidR="00000000" w:rsidRPr="00000000">
              <w:rPr>
                <w:rFonts w:ascii="Arial" w:cs="Arial" w:eastAsia="Arial" w:hAnsi="Arial"/>
                <w:b w:val="0"/>
                <w:i w:val="0"/>
                <w:smallCaps w:val="0"/>
                <w:strike w:val="0"/>
                <w:color w:val="ffffff"/>
                <w:sz w:val="19.833824157714844"/>
                <w:szCs w:val="19.833824157714844"/>
                <w:highlight w:val="black"/>
                <w:u w:val="none"/>
                <w:vertAlign w:val="baseline"/>
                <w:rtl w:val="0"/>
              </w:rPr>
              <w:t xml:space="preserve">TEXT OF THE QUESTION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7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19.833824157714844"/>
                <w:szCs w:val="19.833824157714844"/>
                <w:highlight w:val="black"/>
                <w:u w:val="none"/>
                <w:vertAlign w:val="baseline"/>
              </w:rPr>
            </w:pPr>
            <w:r w:rsidDel="00000000" w:rsidR="00000000" w:rsidRPr="00000000">
              <w:rPr>
                <w:rFonts w:ascii="Arial" w:cs="Arial" w:eastAsia="Arial" w:hAnsi="Arial"/>
                <w:b w:val="0"/>
                <w:i w:val="0"/>
                <w:smallCaps w:val="0"/>
                <w:strike w:val="0"/>
                <w:color w:val="ffffff"/>
                <w:sz w:val="19.833824157714844"/>
                <w:szCs w:val="19.833824157714844"/>
                <w:highlight w:val="black"/>
                <w:u w:val="none"/>
                <w:vertAlign w:val="baseline"/>
                <w:rtl w:val="0"/>
              </w:rPr>
              <w:t xml:space="preserve">RESPONSE OPTIONS</w:t>
            </w:r>
          </w:p>
        </w:tc>
      </w:tr>
      <w:tr>
        <w:trPr>
          <w:cantSplit w:val="0"/>
          <w:trHeight w:val="844.7998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1230640411377" w:lineRule="auto"/>
              <w:ind w:left="425.7664489746094" w:right="126.71905517578125" w:hanging="301.8708801269531"/>
              <w:jc w:val="both"/>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22b. You call this experience bad. Could  you tell me more about that? What  was the reason?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7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6840820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Free text (Write down what is said): </w:t>
            </w:r>
          </w:p>
        </w:tc>
      </w:tr>
      <w:tr>
        <w:trPr>
          <w:cantSplit w:val="0"/>
          <w:trHeight w:val="3139.200439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91353797912598" w:lineRule="auto"/>
              <w:ind w:left="466.0601806640625" w:right="157.2344970703125" w:hanging="342.16461181640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23. If you didn't consent, what was the  reason?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7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91353797912598" w:lineRule="auto"/>
              <w:ind w:left="127.24090576171875" w:right="957.801513671875" w:hanging="8.32244873046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(Don't read answer choices, check everything that applies) 1. I don't understand the purpose of contact tracing  </w:t>
            </w:r>
          </w:p>
          <w:p w:rsidR="00000000" w:rsidDel="00000000" w:rsidP="00000000" w:rsidRDefault="00000000" w:rsidRPr="00000000" w14:paraId="000007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5791015625" w:line="240" w:lineRule="auto"/>
              <w:ind w:left="121.4938354492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21 days is too long  </w:t>
            </w:r>
          </w:p>
          <w:p w:rsidR="00000000" w:rsidDel="00000000" w:rsidP="00000000" w:rsidRDefault="00000000" w:rsidRPr="00000000" w14:paraId="000007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4.3325901031494" w:lineRule="auto"/>
              <w:ind w:left="114.95361328125" w:right="168.828125" w:firstLine="5.35064697265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I don't want my community members to know that I'm a contact  4. I don't know who does contact tracking  </w:t>
            </w:r>
          </w:p>
          <w:p w:rsidR="00000000" w:rsidDel="00000000" w:rsidP="00000000" w:rsidRDefault="00000000" w:rsidRPr="00000000" w14:paraId="000007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83984375" w:line="240" w:lineRule="auto"/>
              <w:ind w:left="120.10498046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5. I don't trust people who do the contact tracing  </w:t>
            </w:r>
          </w:p>
          <w:p w:rsidR="00000000" w:rsidDel="00000000" w:rsidP="00000000" w:rsidRDefault="00000000" w:rsidRPr="00000000" w14:paraId="000007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76953125" w:line="243.1230640411377" w:lineRule="auto"/>
              <w:ind w:left="119.9053955078125" w:right="622.342529296875" w:firstLine="0.793457031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6. People who do the contact tracing spread the disease  7. People who follow up on contacts try to make money from  people  </w:t>
            </w:r>
          </w:p>
          <w:p w:rsidR="00000000" w:rsidDel="00000000" w:rsidP="00000000" w:rsidRDefault="00000000" w:rsidRPr="00000000" w14:paraId="000007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58154296875" w:line="244.3325901031494" w:lineRule="auto"/>
              <w:ind w:left="118.31878662109375" w:right="780.8306884765625" w:firstLine="9.1552734375E-4"/>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8. Those who do the contact tracing don't treat people well  9. Other (specify)__________  </w:t>
            </w:r>
          </w:p>
          <w:p w:rsidR="00000000" w:rsidDel="00000000" w:rsidP="00000000" w:rsidRDefault="00000000" w:rsidRPr="00000000" w14:paraId="000007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859375" w:line="240" w:lineRule="auto"/>
              <w:ind w:left="127.23510742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10. I don't know  </w:t>
            </w:r>
          </w:p>
          <w:p w:rsidR="00000000" w:rsidDel="00000000" w:rsidP="00000000" w:rsidRDefault="00000000" w:rsidRPr="00000000" w14:paraId="000007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94140625" w:line="240" w:lineRule="auto"/>
              <w:ind w:left="127.240905761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11. Refuse (Do not read)</w:t>
            </w:r>
          </w:p>
        </w:tc>
      </w:tr>
      <w:tr>
        <w:trPr>
          <w:cantSplit w:val="0"/>
          <w:trHeight w:val="4106.3995361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33319091796875" w:lineRule="auto"/>
              <w:ind w:left="123.89556884765625" w:right="368.03009033203125" w:firstLine="0"/>
              <w:jc w:val="center"/>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24. What do other members of your  community say about contact  </w:t>
            </w:r>
          </w:p>
          <w:p w:rsidR="00000000" w:rsidDel="00000000" w:rsidP="00000000" w:rsidRDefault="00000000" w:rsidRPr="00000000" w14:paraId="000007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849609375" w:line="240" w:lineRule="auto"/>
              <w:ind w:left="454.369812011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tracing?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7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33319091796875" w:lineRule="auto"/>
              <w:ind w:left="127.222900390625" w:right="912.4945068359375" w:hanging="8.3221435546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(Don't read answer choices, check everything that applies)  1. They say it's a good thing  </w:t>
            </w:r>
          </w:p>
          <w:p w:rsidR="00000000" w:rsidDel="00000000" w:rsidP="00000000" w:rsidRDefault="00000000" w:rsidRPr="00000000" w14:paraId="000007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849609375" w:line="243.12352180480957" w:lineRule="auto"/>
              <w:ind w:left="120.2862548828125" w:right="178.28125" w:firstLine="1.18957519531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They say that the people in charge of contact tracing are corrupt  3. They say they don't understand what the people in charge of contact  tracing are doing  </w:t>
            </w:r>
          </w:p>
          <w:p w:rsidR="00000000" w:rsidDel="00000000" w:rsidP="00000000" w:rsidRDefault="00000000" w:rsidRPr="00000000" w14:paraId="000007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8251953125" w:line="244.3333339691162" w:lineRule="auto"/>
              <w:ind w:left="457.4957275390625" w:right="147.7001953125" w:hanging="342.56103515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They say that people in charge of contact tracing do not show up  or come late  </w:t>
            </w:r>
          </w:p>
          <w:p w:rsidR="00000000" w:rsidDel="00000000" w:rsidP="00000000" w:rsidRDefault="00000000" w:rsidRPr="00000000" w14:paraId="000007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849609375" w:line="244.33396339416504" w:lineRule="auto"/>
              <w:ind w:left="458.089599609375" w:right="360.799560546875" w:hanging="338.0035400390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5. They say people in charge of contact tracing are spreading the  disease  </w:t>
            </w:r>
          </w:p>
          <w:p w:rsidR="00000000" w:rsidDel="00000000" w:rsidP="00000000" w:rsidRDefault="00000000" w:rsidRPr="00000000" w14:paraId="000007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7373046875" w:line="244.3333339691162" w:lineRule="auto"/>
              <w:ind w:left="463.636474609375" w:right="495.015869140625" w:hanging="342.95623779296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6. They say that people in charge of contact tracing don't take care of  people well  </w:t>
            </w:r>
          </w:p>
          <w:p w:rsidR="00000000" w:rsidDel="00000000" w:rsidP="00000000" w:rsidRDefault="00000000" w:rsidRPr="00000000" w14:paraId="000007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83984375" w:line="240" w:lineRule="auto"/>
              <w:ind w:left="119.885864257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7. They don't say anything  </w:t>
            </w:r>
          </w:p>
          <w:p w:rsidR="00000000" w:rsidDel="00000000" w:rsidP="00000000" w:rsidRDefault="00000000" w:rsidRPr="00000000" w14:paraId="000007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4287109375" w:line="240" w:lineRule="auto"/>
              <w:ind w:left="118.3001708984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8. Other  </w:t>
            </w:r>
          </w:p>
          <w:p w:rsidR="00000000" w:rsidDel="00000000" w:rsidP="00000000" w:rsidRDefault="00000000" w:rsidRPr="00000000" w14:paraId="000007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3310546875" w:line="241.91428184509277" w:lineRule="auto"/>
              <w:ind w:left="448.475341796875" w:right="194.12841796875" w:firstLine="13.17810058593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(specify)______________________________________________ _____  </w:t>
            </w:r>
          </w:p>
          <w:p w:rsidR="00000000" w:rsidDel="00000000" w:rsidP="00000000" w:rsidRDefault="00000000" w:rsidRPr="00000000" w14:paraId="000007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73974609375" w:line="240" w:lineRule="auto"/>
              <w:ind w:left="118.3013916015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9. I don't know  </w:t>
            </w:r>
          </w:p>
          <w:p w:rsidR="00000000" w:rsidDel="00000000" w:rsidP="00000000" w:rsidRDefault="00000000" w:rsidRPr="00000000" w14:paraId="000007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3310546875" w:line="240" w:lineRule="auto"/>
              <w:ind w:left="127.240905761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10. Refuse (Do not read)</w:t>
            </w:r>
          </w:p>
        </w:tc>
      </w:tr>
      <w:tr>
        <w:trPr>
          <w:cantSplit w:val="0"/>
          <w:trHeight w:val="1214.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3333339691162" w:lineRule="auto"/>
              <w:ind w:left="123.89556884765625" w:right="236.82098388671875" w:firstLine="0"/>
              <w:jc w:val="center"/>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25. If you happen to be identified as a  potential contact in the future,  </w:t>
            </w:r>
          </w:p>
          <w:p w:rsidR="00000000" w:rsidDel="00000000" w:rsidP="00000000" w:rsidRDefault="00000000" w:rsidRPr="00000000" w14:paraId="000007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849609375" w:line="241.91428184509277" w:lineRule="auto"/>
              <w:ind w:left="454.36981201171875" w:right="127.74688720703125" w:firstLine="1.98150634765625"/>
              <w:jc w:val="both"/>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would you accept someone coming  to your home every day for 21 days  to make sure you don't get sick? </w:t>
            </w:r>
          </w:p>
        </w:tc>
        <w:tc>
          <w:tcPr>
            <w:shd w:fill="auto" w:val="clear"/>
            <w:tcMar>
              <w:top w:w="100.0" w:type="dxa"/>
              <w:left w:w="100.0" w:type="dxa"/>
              <w:bottom w:w="100.0" w:type="dxa"/>
              <w:right w:w="100.0" w:type="dxa"/>
            </w:tcMar>
            <w:vAlign w:val="top"/>
          </w:tcPr>
          <w:p w:rsidR="00000000" w:rsidDel="00000000" w:rsidP="00000000" w:rsidRDefault="00000000" w:rsidRPr="00000000" w14:paraId="000007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232055664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Yes go to Q.27 </w:t>
            </w:r>
          </w:p>
          <w:p w:rsidR="00000000" w:rsidDel="00000000" w:rsidP="00000000" w:rsidRDefault="00000000" w:rsidRPr="00000000" w14:paraId="000007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3310546875" w:line="240" w:lineRule="auto"/>
              <w:ind w:left="121.4752197265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Not  </w:t>
            </w:r>
          </w:p>
          <w:p w:rsidR="00000000" w:rsidDel="00000000" w:rsidP="00000000" w:rsidRDefault="00000000" w:rsidRPr="00000000" w14:paraId="000007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4287109375" w:line="240" w:lineRule="auto"/>
              <w:ind w:left="120.2856445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Not sure go to Q.27  </w:t>
            </w:r>
          </w:p>
          <w:p w:rsidR="00000000" w:rsidDel="00000000" w:rsidP="00000000" w:rsidRDefault="00000000" w:rsidRPr="00000000" w14:paraId="000007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3310546875" w:line="240" w:lineRule="auto"/>
              <w:ind w:left="114.934692382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Refuse (Do not read) </w:t>
            </w:r>
          </w:p>
        </w:tc>
      </w:tr>
      <w:tr>
        <w:trPr>
          <w:cantSplit w:val="0"/>
          <w:trHeight w:val="2421.600189208984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39956665039062"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26. If not, why not? </w:t>
            </w:r>
          </w:p>
        </w:tc>
        <w:tc>
          <w:tcPr>
            <w:shd w:fill="auto" w:val="clear"/>
            <w:tcMar>
              <w:top w:w="100.0" w:type="dxa"/>
              <w:left w:w="100.0" w:type="dxa"/>
              <w:bottom w:w="100.0" w:type="dxa"/>
              <w:right w:w="100.0" w:type="dxa"/>
            </w:tcMar>
            <w:vAlign w:val="top"/>
          </w:tcPr>
          <w:p w:rsidR="00000000" w:rsidDel="00000000" w:rsidP="00000000" w:rsidRDefault="00000000" w:rsidRPr="00000000" w14:paraId="000007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91362380981445" w:lineRule="auto"/>
              <w:ind w:left="127.24090576171875" w:right="957.801513671875" w:hanging="8.32244873046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(Don't read answer choices, check everything that applies) 1. I don't understand the purpose of contact tracing  </w:t>
            </w:r>
          </w:p>
          <w:p w:rsidR="00000000" w:rsidDel="00000000" w:rsidP="00000000" w:rsidRDefault="00000000" w:rsidRPr="00000000" w14:paraId="000007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5760498046875" w:line="240" w:lineRule="auto"/>
              <w:ind w:left="121.4938354492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21 days is too long  </w:t>
            </w:r>
          </w:p>
          <w:p w:rsidR="00000000" w:rsidDel="00000000" w:rsidP="00000000" w:rsidRDefault="00000000" w:rsidRPr="00000000" w14:paraId="000007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12353515625" w:line="243.1234359741211" w:lineRule="auto"/>
              <w:ind w:left="114.95361328125" w:right="99.222412109375" w:firstLine="5.35064697265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I don't want my community members to know that I'm a contact  4. I don't know the people who do contact tracing in my community  5. People who do contact tracing spread the disease  </w:t>
            </w:r>
          </w:p>
          <w:p w:rsidR="00000000" w:rsidDel="00000000" w:rsidP="00000000" w:rsidRDefault="00000000" w:rsidRPr="00000000" w14:paraId="000007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5794677734375" w:line="244.3329620361328" w:lineRule="auto"/>
              <w:ind w:left="119.9053955078125" w:right="550.41748046875" w:firstLine="0.793457031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6. People who contact tracing try to make money from people  7. Other (specify)__________  </w:t>
            </w:r>
          </w:p>
          <w:p w:rsidR="00000000" w:rsidDel="00000000" w:rsidP="00000000" w:rsidRDefault="00000000" w:rsidRPr="00000000" w14:paraId="000007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819091796875" w:line="240" w:lineRule="auto"/>
              <w:ind w:left="118.3197021484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8. I don't know  </w:t>
            </w:r>
          </w:p>
          <w:p w:rsidR="00000000" w:rsidDel="00000000" w:rsidP="00000000" w:rsidRDefault="00000000" w:rsidRPr="00000000" w14:paraId="000007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02587890625" w:line="240" w:lineRule="auto"/>
              <w:ind w:left="118.319091796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9. Refuse (Do not read) </w:t>
            </w:r>
          </w:p>
        </w:tc>
      </w:tr>
    </w:tbl>
    <w:p w:rsidR="00000000" w:rsidDel="00000000" w:rsidP="00000000" w:rsidRDefault="00000000" w:rsidRPr="00000000" w14:paraId="000007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74  </w:t>
      </w:r>
    </w:p>
    <w:p w:rsidR="00000000" w:rsidDel="00000000" w:rsidP="00000000" w:rsidRDefault="00000000" w:rsidRPr="00000000" w14:paraId="000007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32"/>
        <w:tblW w:w="9304.810028076172" w:type="dxa"/>
        <w:jc w:val="left"/>
        <w:tblInd w:w="516.000137329101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68.009490966797"/>
        <w:gridCol w:w="5836.800537109375"/>
        <w:tblGridChange w:id="0">
          <w:tblGrid>
            <w:gridCol w:w="3468.009490966797"/>
            <w:gridCol w:w="5836.800537109375"/>
          </w:tblGrid>
        </w:tblGridChange>
      </w:tblGrid>
      <w:tr>
        <w:trPr>
          <w:cantSplit w:val="0"/>
          <w:trHeight w:val="24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19.833824157714844"/>
                <w:szCs w:val="19.833824157714844"/>
                <w:highlight w:val="black"/>
                <w:u w:val="none"/>
                <w:vertAlign w:val="baseline"/>
              </w:rPr>
            </w:pPr>
            <w:r w:rsidDel="00000000" w:rsidR="00000000" w:rsidRPr="00000000">
              <w:rPr>
                <w:rFonts w:ascii="Arial" w:cs="Arial" w:eastAsia="Arial" w:hAnsi="Arial"/>
                <w:b w:val="0"/>
                <w:i w:val="0"/>
                <w:smallCaps w:val="0"/>
                <w:strike w:val="0"/>
                <w:color w:val="ffffff"/>
                <w:sz w:val="19.833824157714844"/>
                <w:szCs w:val="19.833824157714844"/>
                <w:highlight w:val="black"/>
                <w:u w:val="none"/>
                <w:vertAlign w:val="baseline"/>
                <w:rtl w:val="0"/>
              </w:rPr>
              <w:t xml:space="preserve">TEXT OF THE QUESTION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7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19.833824157714844"/>
                <w:szCs w:val="19.833824157714844"/>
                <w:highlight w:val="black"/>
                <w:u w:val="none"/>
                <w:vertAlign w:val="baseline"/>
              </w:rPr>
            </w:pPr>
            <w:r w:rsidDel="00000000" w:rsidR="00000000" w:rsidRPr="00000000">
              <w:rPr>
                <w:rFonts w:ascii="Arial" w:cs="Arial" w:eastAsia="Arial" w:hAnsi="Arial"/>
                <w:b w:val="0"/>
                <w:i w:val="0"/>
                <w:smallCaps w:val="0"/>
                <w:strike w:val="0"/>
                <w:color w:val="ffffff"/>
                <w:sz w:val="19.833824157714844"/>
                <w:szCs w:val="19.833824157714844"/>
                <w:highlight w:val="black"/>
                <w:u w:val="none"/>
                <w:vertAlign w:val="baseline"/>
                <w:rtl w:val="0"/>
              </w:rPr>
              <w:t xml:space="preserve">RESPONSE OPTIONS</w:t>
            </w:r>
          </w:p>
        </w:tc>
      </w:tr>
      <w:tr>
        <w:trPr>
          <w:cantSplit w:val="0"/>
          <w:trHeight w:val="1099.1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74433517456055" w:lineRule="auto"/>
              <w:ind w:left="454.51446533203125" w:right="104.60479736328125" w:hanging="330.1148986816406"/>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27. If you happen to have symptoms  of EVD, would you agree to give  the names of the people you have  been in contact with? </w:t>
            </w:r>
          </w:p>
        </w:tc>
        <w:tc>
          <w:tcPr>
            <w:shd w:fill="auto" w:val="clear"/>
            <w:tcMar>
              <w:top w:w="100.0" w:type="dxa"/>
              <w:left w:w="100.0" w:type="dxa"/>
              <w:bottom w:w="100.0" w:type="dxa"/>
              <w:right w:w="100.0" w:type="dxa"/>
            </w:tcMar>
            <w:vAlign w:val="top"/>
          </w:tcPr>
          <w:p w:rsidR="00000000" w:rsidDel="00000000" w:rsidP="00000000" w:rsidRDefault="00000000" w:rsidRPr="00000000" w14:paraId="000007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409057617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Yes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Q.29 </w:t>
            </w:r>
          </w:p>
          <w:p w:rsidR="00000000" w:rsidDel="00000000" w:rsidP="00000000" w:rsidRDefault="00000000" w:rsidRPr="00000000" w14:paraId="000007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4716796875" w:line="240" w:lineRule="auto"/>
              <w:ind w:left="121.4938354492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Not  </w:t>
            </w:r>
          </w:p>
          <w:p w:rsidR="00000000" w:rsidDel="00000000" w:rsidP="00000000" w:rsidRDefault="00000000" w:rsidRPr="00000000" w14:paraId="000007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20.3042602539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I don't know  </w:t>
            </w:r>
          </w:p>
          <w:p w:rsidR="00000000" w:rsidDel="00000000" w:rsidP="00000000" w:rsidRDefault="00000000" w:rsidRPr="00000000" w14:paraId="000007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114.9536132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Refuse (Do not read) </w:t>
            </w:r>
          </w:p>
        </w:tc>
      </w:tr>
      <w:tr>
        <w:trPr>
          <w:cantSplit w:val="0"/>
          <w:trHeight w:val="338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39956665039062"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28. If not, why not? </w:t>
            </w:r>
          </w:p>
        </w:tc>
        <w:tc>
          <w:tcPr>
            <w:shd w:fill="auto" w:val="clear"/>
            <w:tcMar>
              <w:top w:w="100.0" w:type="dxa"/>
              <w:left w:w="100.0" w:type="dxa"/>
              <w:bottom w:w="100.0" w:type="dxa"/>
              <w:right w:w="100.0" w:type="dxa"/>
            </w:tcMar>
            <w:vAlign w:val="top"/>
          </w:tcPr>
          <w:p w:rsidR="00000000" w:rsidDel="00000000" w:rsidP="00000000" w:rsidRDefault="00000000" w:rsidRPr="00000000" w14:paraId="000007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91353797912598" w:lineRule="auto"/>
              <w:ind w:left="127.24090576171875" w:right="957.801513671875" w:hanging="8.32244873046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(Don't read answer choices, check everything that applies) 1. I don't understand the purpose of contact tracing  </w:t>
            </w:r>
          </w:p>
          <w:p w:rsidR="00000000" w:rsidDel="00000000" w:rsidP="00000000" w:rsidRDefault="00000000" w:rsidRPr="00000000" w14:paraId="000007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5791015625" w:line="244.3325901031494" w:lineRule="auto"/>
              <w:ind w:left="457.515869140625" w:right="430.2838134765625" w:hanging="336.02203369140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I wouldn't want my community members to know that I have  contracted Ebola virus disease.  </w:t>
            </w:r>
          </w:p>
          <w:p w:rsidR="00000000" w:rsidDel="00000000" w:rsidP="00000000" w:rsidRDefault="00000000" w:rsidRPr="00000000" w14:paraId="000007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849609375" w:line="241.91293716430664" w:lineRule="auto"/>
              <w:ind w:left="114.95361328125" w:right="425.6512451171875" w:firstLine="5.35064697265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I don't know the people who track contacts in my community  4. People who follow up on contacts in my contacts spread the  disease  </w:t>
            </w:r>
          </w:p>
          <w:p w:rsidR="00000000" w:rsidDel="00000000" w:rsidP="00000000" w:rsidRDefault="00000000" w:rsidRPr="00000000" w14:paraId="000007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5791015625" w:line="244.3325901031494" w:lineRule="auto"/>
              <w:ind w:left="463.6566162109375" w:right="211.759033203125" w:hanging="343.5516357421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5. People who follow up on contacts in my community try to make  money from people  </w:t>
            </w:r>
          </w:p>
          <w:p w:rsidR="00000000" w:rsidDel="00000000" w:rsidP="00000000" w:rsidRDefault="00000000" w:rsidRPr="00000000" w14:paraId="000007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849609375" w:line="244.3325901031494" w:lineRule="auto"/>
              <w:ind w:left="457.513427734375" w:right="262.454833984375" w:hanging="336.81457519531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6. I don't know what the people in charge of contact tracing in my  contacts would do with this information  </w:t>
            </w:r>
          </w:p>
          <w:p w:rsidR="00000000" w:rsidDel="00000000" w:rsidP="00000000" w:rsidRDefault="00000000" w:rsidRPr="00000000" w14:paraId="000007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5859375" w:line="240" w:lineRule="auto"/>
              <w:ind w:left="119.905395507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7. Other (specify)__________  </w:t>
            </w:r>
          </w:p>
          <w:p w:rsidR="00000000" w:rsidDel="00000000" w:rsidP="00000000" w:rsidRDefault="00000000" w:rsidRPr="00000000" w14:paraId="000007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94140625" w:line="240" w:lineRule="auto"/>
              <w:ind w:left="118.3197021484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8. I don't know  </w:t>
            </w:r>
          </w:p>
          <w:p w:rsidR="00000000" w:rsidDel="00000000" w:rsidP="00000000" w:rsidRDefault="00000000" w:rsidRPr="00000000" w14:paraId="000007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94140625" w:line="240" w:lineRule="auto"/>
              <w:ind w:left="118.323974609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9. Refuse (Do not read)</w:t>
            </w:r>
          </w:p>
        </w:tc>
      </w:tr>
      <w:tr>
        <w:trPr>
          <w:cantSplit w:val="0"/>
          <w:trHeight w:val="393.6004638671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7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07766723632812" w:right="0" w:firstLine="0"/>
              <w:jc w:val="left"/>
              <w:rPr>
                <w:rFonts w:ascii="Arial" w:cs="Arial" w:eastAsia="Arial" w:hAnsi="Arial"/>
                <w:b w:val="0"/>
                <w:i w:val="0"/>
                <w:smallCaps w:val="0"/>
                <w:strike w:val="0"/>
                <w:color w:val="000000"/>
                <w:sz w:val="20.734708786010742"/>
                <w:szCs w:val="20.734708786010742"/>
                <w:u w:val="none"/>
                <w:shd w:fill="e7e6e6"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e7e6e6" w:val="clear"/>
                <w:vertAlign w:val="baseline"/>
                <w:rtl w:val="0"/>
              </w:rPr>
              <w:t xml:space="preserve">VACCINATION AGAINST THE EBOLA VIRUS</w:t>
            </w:r>
          </w:p>
        </w:tc>
      </w:tr>
      <w:tr>
        <w:trPr>
          <w:cantSplit w:val="0"/>
          <w:trHeight w:val="1730.39978027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28785705566406" w:lineRule="auto"/>
              <w:ind w:left="454.7216796875" w:right="591.9122314453125" w:hanging="330.3221130371094"/>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29. Have you heard of the Ebola  vaccine? </w:t>
            </w:r>
          </w:p>
        </w:tc>
        <w:tc>
          <w:tcPr>
            <w:shd w:fill="auto" w:val="clear"/>
            <w:tcMar>
              <w:top w:w="100.0" w:type="dxa"/>
              <w:left w:w="100.0" w:type="dxa"/>
              <w:bottom w:w="100.0" w:type="dxa"/>
              <w:right w:w="100.0" w:type="dxa"/>
            </w:tcMar>
            <w:vAlign w:val="top"/>
          </w:tcPr>
          <w:p w:rsidR="00000000" w:rsidDel="00000000" w:rsidP="00000000" w:rsidRDefault="00000000" w:rsidRPr="00000000" w14:paraId="000007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40905761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Yes  </w:t>
            </w:r>
          </w:p>
          <w:p w:rsidR="00000000" w:rsidDel="00000000" w:rsidP="00000000" w:rsidRDefault="00000000" w:rsidRPr="00000000" w14:paraId="000007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3310546875" w:line="241.91428184509277" w:lineRule="auto"/>
              <w:ind w:left="452.3687744140625" w:right="458.955078125" w:hanging="330.874938964843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No (Read the script below.), I don't know (Read the script  below.) </w:t>
            </w:r>
          </w:p>
          <w:p w:rsidR="00000000" w:rsidDel="00000000" w:rsidP="00000000" w:rsidRDefault="00000000" w:rsidRPr="00000000" w14:paraId="000007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4892578125" w:line="244.3264675140381" w:lineRule="auto"/>
              <w:ind w:left="120.3045654296875" w:right="92.8076171875" w:firstLine="339.26574707031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(SCRIPT): A vaccine to protect against Ebola is offered to people who have been in close contact with people with Ebola  (family, friends and health professionals). Go to Q. 40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Refuse (Do not read) </w:t>
            </w:r>
          </w:p>
        </w:tc>
      </w:tr>
      <w:tr>
        <w:trPr>
          <w:cantSplit w:val="0"/>
          <w:trHeight w:val="993.60046386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28785705566406" w:lineRule="auto"/>
              <w:ind w:left="468.60076904296875" w:right="375.21392822265625" w:hanging="345.4441833496094"/>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30. Have you ever been offered an  Ebola vaccine? </w:t>
            </w:r>
          </w:p>
        </w:tc>
        <w:tc>
          <w:tcPr>
            <w:shd w:fill="auto" w:val="clear"/>
            <w:tcMar>
              <w:top w:w="100.0" w:type="dxa"/>
              <w:left w:w="100.0" w:type="dxa"/>
              <w:bottom w:w="100.0" w:type="dxa"/>
              <w:right w:w="100.0" w:type="dxa"/>
            </w:tcMar>
            <w:vAlign w:val="top"/>
          </w:tcPr>
          <w:p w:rsidR="00000000" w:rsidDel="00000000" w:rsidP="00000000" w:rsidRDefault="00000000" w:rsidRPr="00000000" w14:paraId="000007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40905761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Yes  </w:t>
            </w:r>
          </w:p>
          <w:p w:rsidR="00000000" w:rsidDel="00000000" w:rsidP="00000000" w:rsidRDefault="00000000" w:rsidRPr="00000000" w14:paraId="000007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30859375" w:line="240" w:lineRule="auto"/>
              <w:ind w:left="121.493835449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No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Q.40 </w:t>
            </w:r>
          </w:p>
          <w:p w:rsidR="00000000" w:rsidDel="00000000" w:rsidP="00000000" w:rsidRDefault="00000000" w:rsidRPr="00000000" w14:paraId="000007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0" w:lineRule="auto"/>
              <w:ind w:left="120.30609130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I don't know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Q.40 </w:t>
            </w:r>
          </w:p>
          <w:p w:rsidR="00000000" w:rsidDel="00000000" w:rsidP="00000000" w:rsidRDefault="00000000" w:rsidRPr="00000000" w14:paraId="000007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53271484375" w:line="240" w:lineRule="auto"/>
              <w:ind w:left="114.9554443359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Refuse (Do not read)</w:t>
            </w:r>
          </w:p>
        </w:tc>
      </w:tr>
      <w:tr>
        <w:trPr>
          <w:cantSplit w:val="0"/>
          <w:trHeight w:val="99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65998077392578" w:lineRule="auto"/>
              <w:ind w:left="454.7216796875" w:right="346.99188232421875" w:hanging="331.5650939941406"/>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31. If so, have you consented to be  vaccinated?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7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40905761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Yes </w:t>
            </w:r>
          </w:p>
          <w:p w:rsidR="00000000" w:rsidDel="00000000" w:rsidP="00000000" w:rsidRDefault="00000000" w:rsidRPr="00000000" w14:paraId="000007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3095703125" w:line="240" w:lineRule="auto"/>
              <w:ind w:left="121.4944458007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No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Q.38 </w:t>
            </w:r>
          </w:p>
          <w:p w:rsidR="00000000" w:rsidDel="00000000" w:rsidP="00000000" w:rsidRDefault="00000000" w:rsidRPr="00000000" w14:paraId="000007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49267578125" w:line="240" w:lineRule="auto"/>
              <w:ind w:left="120.30609130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I don't know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Q.38 </w:t>
            </w:r>
          </w:p>
          <w:p w:rsidR="00000000" w:rsidDel="00000000" w:rsidP="00000000" w:rsidRDefault="00000000" w:rsidRPr="00000000" w14:paraId="000007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41064453125" w:line="240" w:lineRule="auto"/>
              <w:ind w:left="114.9636840820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Refuse (Do not read)</w:t>
            </w:r>
          </w:p>
        </w:tc>
      </w:tr>
      <w:tr>
        <w:trPr>
          <w:cantSplit w:val="0"/>
          <w:trHeight w:val="1454.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28785705566406" w:lineRule="auto"/>
              <w:ind w:left="454.7216796875" w:right="263.0389404296875" w:hanging="331.5650939941406"/>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32. In which city did you receive the  vaccine? </w:t>
            </w:r>
          </w:p>
        </w:tc>
        <w:tc>
          <w:tcPr>
            <w:shd w:fill="auto" w:val="clear"/>
            <w:tcMar>
              <w:top w:w="100.0" w:type="dxa"/>
              <w:left w:w="100.0" w:type="dxa"/>
              <w:bottom w:w="100.0" w:type="dxa"/>
              <w:right w:w="100.0" w:type="dxa"/>
            </w:tcMar>
            <w:vAlign w:val="top"/>
          </w:tcPr>
          <w:p w:rsidR="00000000" w:rsidDel="00000000" w:rsidP="00000000" w:rsidRDefault="00000000" w:rsidRPr="00000000" w14:paraId="000007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40905761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Beni  </w:t>
            </w:r>
          </w:p>
          <w:p w:rsidR="00000000" w:rsidDel="00000000" w:rsidP="00000000" w:rsidRDefault="00000000" w:rsidRPr="00000000" w14:paraId="000007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3310546875" w:line="240" w:lineRule="auto"/>
              <w:ind w:left="121.4938354492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Butembo  </w:t>
            </w:r>
          </w:p>
          <w:p w:rsidR="00000000" w:rsidDel="00000000" w:rsidP="00000000" w:rsidRDefault="00000000" w:rsidRPr="00000000" w14:paraId="000007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3310546875" w:line="240" w:lineRule="auto"/>
              <w:ind w:left="120.3042602539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Goma  </w:t>
            </w:r>
          </w:p>
          <w:p w:rsidR="00000000" w:rsidDel="00000000" w:rsidP="00000000" w:rsidRDefault="00000000" w:rsidRPr="00000000" w14:paraId="000007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916015625" w:line="240" w:lineRule="auto"/>
              <w:ind w:left="114.9536132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Other  </w:t>
            </w:r>
          </w:p>
          <w:p w:rsidR="00000000" w:rsidDel="00000000" w:rsidP="00000000" w:rsidRDefault="00000000" w:rsidRPr="00000000" w14:paraId="000007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02587890625" w:line="241.91393852233887" w:lineRule="auto"/>
              <w:ind w:left="120.10498046875" w:right="152.41943359375" w:firstLine="341.57043457031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(specify)______________________________________________  5. Refuse (Do not read) </w:t>
            </w:r>
          </w:p>
        </w:tc>
      </w:tr>
      <w:tr>
        <w:trPr>
          <w:cantSplit w:val="0"/>
          <w:trHeight w:val="1250.40008544921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91362380981445" w:lineRule="auto"/>
              <w:ind w:left="127.66036987304688" w:right="157.12921142578125" w:hanging="4.953765869140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32b. If you consented to be vaccinated,  how many injections did you receive?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7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232055664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I received an injection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Q.34 </w:t>
            </w:r>
          </w:p>
          <w:p w:rsidR="00000000" w:rsidDel="00000000" w:rsidP="00000000" w:rsidRDefault="00000000" w:rsidRPr="00000000" w14:paraId="000007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1.49810791015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I received two injections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to Q.34 </w:t>
            </w:r>
          </w:p>
          <w:p w:rsidR="00000000" w:rsidDel="00000000" w:rsidP="00000000" w:rsidRDefault="00000000" w:rsidRPr="00000000" w14:paraId="000007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0.3021240234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I received 3 injections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Q.34 </w:t>
            </w:r>
          </w:p>
          <w:p w:rsidR="00000000" w:rsidDel="00000000" w:rsidP="00000000" w:rsidRDefault="00000000" w:rsidRPr="00000000" w14:paraId="000007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3431396484375" w:line="240" w:lineRule="auto"/>
              <w:ind w:left="114.96307373046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None, I didn't get a vaccine  </w:t>
            </w:r>
          </w:p>
          <w:p w:rsidR="00000000" w:rsidDel="00000000" w:rsidP="00000000" w:rsidRDefault="00000000" w:rsidRPr="00000000" w14:paraId="000007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120.11352539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5. Refuse (Do not read)</w:t>
            </w:r>
          </w:p>
        </w:tc>
      </w:tr>
    </w:tbl>
    <w:p w:rsidR="00000000" w:rsidDel="00000000" w:rsidP="00000000" w:rsidRDefault="00000000" w:rsidRPr="00000000" w14:paraId="000007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75  </w:t>
      </w:r>
    </w:p>
    <w:p w:rsidR="00000000" w:rsidDel="00000000" w:rsidP="00000000" w:rsidRDefault="00000000" w:rsidRPr="00000000" w14:paraId="000007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33"/>
        <w:tblW w:w="9304.810028076172" w:type="dxa"/>
        <w:jc w:val="left"/>
        <w:tblInd w:w="516.000137329101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68.009490966797"/>
        <w:gridCol w:w="5836.800537109375"/>
        <w:tblGridChange w:id="0">
          <w:tblGrid>
            <w:gridCol w:w="3468.009490966797"/>
            <w:gridCol w:w="5836.800537109375"/>
          </w:tblGrid>
        </w:tblGridChange>
      </w:tblGrid>
      <w:tr>
        <w:trPr>
          <w:cantSplit w:val="0"/>
          <w:trHeight w:val="24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19.833824157714844"/>
                <w:szCs w:val="19.833824157714844"/>
                <w:highlight w:val="black"/>
                <w:u w:val="none"/>
                <w:vertAlign w:val="baseline"/>
              </w:rPr>
            </w:pPr>
            <w:r w:rsidDel="00000000" w:rsidR="00000000" w:rsidRPr="00000000">
              <w:rPr>
                <w:rFonts w:ascii="Arial" w:cs="Arial" w:eastAsia="Arial" w:hAnsi="Arial"/>
                <w:b w:val="0"/>
                <w:i w:val="0"/>
                <w:smallCaps w:val="0"/>
                <w:strike w:val="0"/>
                <w:color w:val="ffffff"/>
                <w:sz w:val="19.833824157714844"/>
                <w:szCs w:val="19.833824157714844"/>
                <w:highlight w:val="black"/>
                <w:u w:val="none"/>
                <w:vertAlign w:val="baseline"/>
                <w:rtl w:val="0"/>
              </w:rPr>
              <w:t xml:space="preserve">TEXT OF THE QUESTION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7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19.833824157714844"/>
                <w:szCs w:val="19.833824157714844"/>
                <w:highlight w:val="black"/>
                <w:u w:val="none"/>
                <w:vertAlign w:val="baseline"/>
              </w:rPr>
            </w:pPr>
            <w:r w:rsidDel="00000000" w:rsidR="00000000" w:rsidRPr="00000000">
              <w:rPr>
                <w:rFonts w:ascii="Arial" w:cs="Arial" w:eastAsia="Arial" w:hAnsi="Arial"/>
                <w:b w:val="0"/>
                <w:i w:val="0"/>
                <w:smallCaps w:val="0"/>
                <w:strike w:val="0"/>
                <w:color w:val="ffffff"/>
                <w:sz w:val="19.833824157714844"/>
                <w:szCs w:val="19.833824157714844"/>
                <w:highlight w:val="black"/>
                <w:u w:val="none"/>
                <w:vertAlign w:val="baseline"/>
                <w:rtl w:val="0"/>
              </w:rPr>
              <w:t xml:space="preserve">RESPONSE OPTIONS</w:t>
            </w:r>
          </w:p>
        </w:tc>
      </w:tr>
      <w:tr>
        <w:trPr>
          <w:cantSplit w:val="0"/>
          <w:trHeight w:val="2913.59985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260284423828" w:lineRule="auto"/>
              <w:ind w:left="123.15658569335938" w:right="238.6254882812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33. If you consented but were never  vaccinated, why were you not  </w:t>
            </w:r>
          </w:p>
          <w:p w:rsidR="00000000" w:rsidDel="00000000" w:rsidP="00000000" w:rsidRDefault="00000000" w:rsidRPr="00000000" w14:paraId="000007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849609375" w:line="240" w:lineRule="auto"/>
              <w:ind w:left="454.721679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vaccinated?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7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3325901031494" w:lineRule="auto"/>
              <w:ind w:left="127.222900390625" w:right="912.4945068359375" w:hanging="8.3221435546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(Don't read answer choices, check everything that applies)  1. I changed my mind  </w:t>
            </w:r>
          </w:p>
          <w:p w:rsidR="00000000" w:rsidDel="00000000" w:rsidP="00000000" w:rsidRDefault="00000000" w:rsidRPr="00000000" w14:paraId="000007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849609375" w:line="240" w:lineRule="auto"/>
              <w:ind w:left="121.4749145507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The place of vaccination was too far away  </w:t>
            </w:r>
          </w:p>
          <w:p w:rsidR="00000000" w:rsidDel="00000000" w:rsidP="00000000" w:rsidRDefault="00000000" w:rsidRPr="00000000" w14:paraId="000007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120.28442382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The time of vaccination did not suit me  </w:t>
            </w:r>
          </w:p>
          <w:p w:rsidR="00000000" w:rsidDel="00000000" w:rsidP="00000000" w:rsidRDefault="00000000" w:rsidRPr="00000000" w14:paraId="000007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114.93286132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Vaccinators didn't vaccinate me  </w:t>
            </w:r>
          </w:p>
          <w:p w:rsidR="00000000" w:rsidDel="00000000" w:rsidP="00000000" w:rsidRDefault="00000000" w:rsidRPr="00000000" w14:paraId="000007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20.0833129882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5. Vaccinators asked me for money  </w:t>
            </w:r>
          </w:p>
          <w:p w:rsidR="00000000" w:rsidDel="00000000" w:rsidP="00000000" w:rsidRDefault="00000000" w:rsidRPr="00000000" w14:paraId="000007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20.6762695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6. I had to wait too long at the vaccination site  </w:t>
            </w:r>
          </w:p>
          <w:p w:rsidR="00000000" w:rsidDel="00000000" w:rsidP="00000000" w:rsidRDefault="00000000" w:rsidRPr="00000000" w14:paraId="000007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1.91353797912598" w:lineRule="auto"/>
              <w:ind w:left="118.29620361328125" w:right="231.58935546875" w:firstLine="1.5856933593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7. Other (specify)________________________________________  8. Je don't know  </w:t>
            </w:r>
          </w:p>
          <w:p w:rsidR="00000000" w:rsidDel="00000000" w:rsidP="00000000" w:rsidRDefault="00000000" w:rsidRPr="00000000" w14:paraId="000007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6787109375" w:line="240" w:lineRule="auto"/>
              <w:ind w:left="118.294677734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9. Refuse (Do not read)  </w:t>
            </w:r>
          </w:p>
          <w:p w:rsidR="00000000" w:rsidDel="00000000" w:rsidP="00000000" w:rsidRDefault="00000000" w:rsidRPr="00000000" w14:paraId="000007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130859375" w:line="240" w:lineRule="auto"/>
              <w:ind w:left="104.283447265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ALL ANSWER CHOICES, GO TO QUESTION 41</w:t>
            </w:r>
          </w:p>
        </w:tc>
      </w:tr>
      <w:tr>
        <w:trPr>
          <w:cantSplit w:val="0"/>
          <w:trHeight w:val="10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2877426147461" w:lineRule="auto"/>
              <w:ind w:left="123.15658569335938" w:right="75.564880371093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34. As you have been vaccinated, how  would you describe the  </w:t>
            </w:r>
          </w:p>
          <w:p w:rsidR="00000000" w:rsidDel="00000000" w:rsidP="00000000" w:rsidRDefault="00000000" w:rsidRPr="00000000" w14:paraId="000007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654296875" w:line="240" w:lineRule="auto"/>
              <w:ind w:left="460.5206298828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experience of the first  </w:t>
            </w:r>
          </w:p>
          <w:p w:rsidR="00000000" w:rsidDel="00000000" w:rsidP="00000000" w:rsidRDefault="00000000" w:rsidRPr="00000000" w14:paraId="000007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85546875" w:line="240" w:lineRule="auto"/>
              <w:ind w:left="0" w:right="0"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administration of the vaccine? </w:t>
            </w:r>
          </w:p>
        </w:tc>
        <w:tc>
          <w:tcPr>
            <w:shd w:fill="auto" w:val="clear"/>
            <w:tcMar>
              <w:top w:w="100.0" w:type="dxa"/>
              <w:left w:w="100.0" w:type="dxa"/>
              <w:bottom w:w="100.0" w:type="dxa"/>
              <w:right w:w="100.0" w:type="dxa"/>
            </w:tcMar>
            <w:vAlign w:val="top"/>
          </w:tcPr>
          <w:p w:rsidR="00000000" w:rsidDel="00000000" w:rsidP="00000000" w:rsidRDefault="00000000" w:rsidRPr="00000000" w14:paraId="000007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40905761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A good experience  </w:t>
            </w:r>
          </w:p>
          <w:p w:rsidR="00000000" w:rsidDel="00000000" w:rsidP="00000000" w:rsidRDefault="00000000" w:rsidRPr="00000000" w14:paraId="000007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3095703125" w:line="240" w:lineRule="auto"/>
              <w:ind w:left="121.493835449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A bad experience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Q.35b </w:t>
            </w:r>
          </w:p>
          <w:p w:rsidR="00000000" w:rsidDel="00000000" w:rsidP="00000000" w:rsidRDefault="00000000" w:rsidRPr="00000000" w14:paraId="000007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4716796875" w:line="240" w:lineRule="auto"/>
              <w:ind w:left="120.3121948242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Refuse (Do not read)</w:t>
            </w:r>
          </w:p>
        </w:tc>
      </w:tr>
      <w:tr>
        <w:trPr>
          <w:cantSplit w:val="0"/>
          <w:trHeight w:val="923.99963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28728485107422" w:lineRule="auto"/>
              <w:ind w:left="123.15658569335938" w:right="339.8257446289062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35. You describe this experience as  good. Could you tell me more  </w:t>
            </w:r>
          </w:p>
          <w:p w:rsidR="00000000" w:rsidDel="00000000" w:rsidP="00000000" w:rsidRDefault="00000000" w:rsidRPr="00000000" w14:paraId="000007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583740234375" w:line="240" w:lineRule="auto"/>
              <w:ind w:left="0" w:right="64.113464355468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about that? What was the reason?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7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6840820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Free text [write down what was said]:  </w:t>
            </w:r>
          </w:p>
          <w:p w:rsidR="00000000" w:rsidDel="00000000" w:rsidP="00000000" w:rsidRDefault="00000000" w:rsidRPr="00000000" w14:paraId="000007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6.6351318359375" w:line="240" w:lineRule="auto"/>
              <w:ind w:left="119.31488037109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Go TO QUESTION 36</w:t>
            </w:r>
          </w:p>
        </w:tc>
      </w:tr>
      <w:tr>
        <w:trPr>
          <w:cantSplit w:val="0"/>
          <w:trHeight w:val="981.600341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1238079071045" w:lineRule="auto"/>
              <w:ind w:left="454.5680236816406" w:right="126.71905517578125" w:hanging="331.8614196777344"/>
              <w:jc w:val="both"/>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35b. You call this experience bad. Could  you tell me more about that? What  was the reason?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7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6840820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Free text [write down what was said]: </w:t>
            </w:r>
          </w:p>
        </w:tc>
      </w:tr>
      <w:tr>
        <w:trPr>
          <w:cantSplit w:val="0"/>
          <w:trHeight w:val="1015.200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123.15658569335938" w:right="152.5607299804687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36. Since you have been vaccinated a  second time, how would you  </w:t>
            </w:r>
          </w:p>
          <w:p w:rsidR="00000000" w:rsidDel="00000000" w:rsidP="00000000" w:rsidRDefault="00000000" w:rsidRPr="00000000" w14:paraId="000007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7275390625" w:line="240" w:lineRule="auto"/>
              <w:ind w:left="460.9361267089844"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describe this experience?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7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40905761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A good experience  </w:t>
            </w:r>
          </w:p>
          <w:p w:rsidR="00000000" w:rsidDel="00000000" w:rsidP="00000000" w:rsidRDefault="00000000" w:rsidRPr="00000000" w14:paraId="000007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303466796875" w:line="240" w:lineRule="auto"/>
              <w:ind w:left="121.4938354492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A bad experience 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switch to Q.37b </w:t>
            </w:r>
          </w:p>
          <w:p w:rsidR="00000000" w:rsidDel="00000000" w:rsidP="00000000" w:rsidRDefault="00000000" w:rsidRPr="00000000" w14:paraId="000007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62451171875" w:line="245.28668403625488" w:lineRule="auto"/>
              <w:ind w:left="114.94873046875" w:right="353.353271484375" w:firstLine="5.362243652343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Did not receive the second dose of vaccine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upgrade to Q.41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Neither good nor bad/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Refuse (Do not read)</w:t>
            </w:r>
          </w:p>
        </w:tc>
      </w:tr>
      <w:tr>
        <w:trPr>
          <w:cantSplit w:val="0"/>
          <w:trHeight w:val="1187.999877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123.15658569335938" w:right="339.82452392578125" w:firstLine="0"/>
              <w:jc w:val="center"/>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37. You describe this experience as  good. Could you tell me more  </w:t>
            </w:r>
          </w:p>
          <w:p w:rsidR="00000000" w:rsidDel="00000000" w:rsidP="00000000" w:rsidRDefault="00000000" w:rsidRPr="00000000" w14:paraId="000007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57275390625" w:line="240" w:lineRule="auto"/>
              <w:ind w:left="460.5218505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about that? What was the  </w:t>
            </w:r>
          </w:p>
          <w:p w:rsidR="00000000" w:rsidDel="00000000" w:rsidP="00000000" w:rsidRDefault="00000000" w:rsidRPr="00000000" w14:paraId="000007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460.3147888183594"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cause/reason?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7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675231933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Free text:  </w:t>
            </w:r>
          </w:p>
          <w:p w:rsidR="00000000" w:rsidDel="00000000" w:rsidP="00000000" w:rsidRDefault="00000000" w:rsidRPr="00000000" w14:paraId="000007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4.42626953125" w:line="240" w:lineRule="auto"/>
              <w:ind w:left="117.84637451171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QUESTION 41</w:t>
            </w:r>
          </w:p>
        </w:tc>
      </w:tr>
      <w:tr>
        <w:trPr>
          <w:cantSplit w:val="0"/>
          <w:trHeight w:val="1365.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12352180480957" w:lineRule="auto"/>
              <w:ind w:left="454.5680236816406" w:right="126.71905517578125" w:hanging="331.8614196777344"/>
              <w:jc w:val="both"/>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37b. You call this experience bad. Could  you tell me more about that? What  was the reason?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7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684082031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Free text [write down what was said]: </w:t>
            </w:r>
          </w:p>
        </w:tc>
      </w:tr>
    </w:tbl>
    <w:p w:rsidR="00000000" w:rsidDel="00000000" w:rsidP="00000000" w:rsidRDefault="00000000" w:rsidRPr="00000000" w14:paraId="000007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76  </w:t>
      </w:r>
    </w:p>
    <w:p w:rsidR="00000000" w:rsidDel="00000000" w:rsidP="00000000" w:rsidRDefault="00000000" w:rsidRPr="00000000" w14:paraId="000007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34"/>
        <w:tblW w:w="9304.810028076172" w:type="dxa"/>
        <w:jc w:val="left"/>
        <w:tblInd w:w="516.000137329101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68.009490966797"/>
        <w:gridCol w:w="5836.800537109375"/>
        <w:tblGridChange w:id="0">
          <w:tblGrid>
            <w:gridCol w:w="3468.009490966797"/>
            <w:gridCol w:w="5836.800537109375"/>
          </w:tblGrid>
        </w:tblGridChange>
      </w:tblGrid>
      <w:tr>
        <w:trPr>
          <w:cantSplit w:val="0"/>
          <w:trHeight w:val="24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19.833824157714844"/>
                <w:szCs w:val="19.833824157714844"/>
                <w:highlight w:val="black"/>
                <w:u w:val="none"/>
                <w:vertAlign w:val="baseline"/>
              </w:rPr>
            </w:pPr>
            <w:r w:rsidDel="00000000" w:rsidR="00000000" w:rsidRPr="00000000">
              <w:rPr>
                <w:rFonts w:ascii="Arial" w:cs="Arial" w:eastAsia="Arial" w:hAnsi="Arial"/>
                <w:b w:val="0"/>
                <w:i w:val="0"/>
                <w:smallCaps w:val="0"/>
                <w:strike w:val="0"/>
                <w:color w:val="ffffff"/>
                <w:sz w:val="19.833824157714844"/>
                <w:szCs w:val="19.833824157714844"/>
                <w:highlight w:val="black"/>
                <w:u w:val="none"/>
                <w:vertAlign w:val="baseline"/>
                <w:rtl w:val="0"/>
              </w:rPr>
              <w:t xml:space="preserve">TEXT OF THE QUESTION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7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19.833824157714844"/>
                <w:szCs w:val="19.833824157714844"/>
                <w:highlight w:val="black"/>
                <w:u w:val="none"/>
                <w:vertAlign w:val="baseline"/>
              </w:rPr>
            </w:pPr>
            <w:r w:rsidDel="00000000" w:rsidR="00000000" w:rsidRPr="00000000">
              <w:rPr>
                <w:rFonts w:ascii="Arial" w:cs="Arial" w:eastAsia="Arial" w:hAnsi="Arial"/>
                <w:b w:val="0"/>
                <w:i w:val="0"/>
                <w:smallCaps w:val="0"/>
                <w:strike w:val="0"/>
                <w:color w:val="ffffff"/>
                <w:sz w:val="19.833824157714844"/>
                <w:szCs w:val="19.833824157714844"/>
                <w:highlight w:val="black"/>
                <w:u w:val="none"/>
                <w:vertAlign w:val="baseline"/>
                <w:rtl w:val="0"/>
              </w:rPr>
              <w:t xml:space="preserve">RESPONSE OPTIONS</w:t>
            </w:r>
          </w:p>
        </w:tc>
      </w:tr>
      <w:tr>
        <w:trPr>
          <w:cantSplit w:val="0"/>
          <w:trHeight w:val="4588.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15658569335938"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38. If you didn't agree to get  </w:t>
            </w:r>
          </w:p>
          <w:p w:rsidR="00000000" w:rsidDel="00000000" w:rsidP="00000000" w:rsidRDefault="00000000" w:rsidRPr="00000000" w14:paraId="000007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0" w:right="126.10046386718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vaccinated, what was the reason?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7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3325901031494" w:lineRule="auto"/>
              <w:ind w:left="124.05242919921875" w:right="912.4945068359375" w:hanging="5.151672363281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(Don't read answer choices, check everything that applies)  NOT USEFUL  </w:t>
            </w:r>
          </w:p>
          <w:p w:rsidR="00000000" w:rsidDel="00000000" w:rsidP="00000000" w:rsidRDefault="00000000" w:rsidRPr="00000000" w14:paraId="000007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849609375" w:line="240" w:lineRule="auto"/>
              <w:ind w:left="127.22290039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Ebola is not real  </w:t>
            </w:r>
          </w:p>
          <w:p w:rsidR="00000000" w:rsidDel="00000000" w:rsidP="00000000" w:rsidRDefault="00000000" w:rsidRPr="00000000" w14:paraId="000007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121.47583007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I don't think I'm at risk of contracting Ebola  </w:t>
            </w:r>
          </w:p>
          <w:p w:rsidR="00000000" w:rsidDel="00000000" w:rsidP="00000000" w:rsidRDefault="00000000" w:rsidRPr="00000000" w14:paraId="000007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124.05120849609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INEFFECTIVE </w:t>
            </w:r>
          </w:p>
          <w:p w:rsidR="00000000" w:rsidDel="00000000" w:rsidP="00000000" w:rsidRDefault="00000000" w:rsidRPr="00000000" w14:paraId="000007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20.286254882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I don't think the vaccine is effective  </w:t>
            </w:r>
          </w:p>
          <w:p w:rsidR="00000000" w:rsidDel="00000000" w:rsidP="00000000" w:rsidRDefault="00000000" w:rsidRPr="00000000" w14:paraId="000007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24.0505981445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DANGEROUS </w:t>
            </w:r>
          </w:p>
          <w:p w:rsidR="00000000" w:rsidDel="00000000" w:rsidP="00000000" w:rsidRDefault="00000000" w:rsidRPr="00000000" w14:paraId="000007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114.93560791015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I believe the vaccine transmits the Ebola virus  </w:t>
            </w:r>
          </w:p>
          <w:p w:rsidR="00000000" w:rsidDel="00000000" w:rsidP="00000000" w:rsidRDefault="00000000" w:rsidRPr="00000000" w14:paraId="000007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120.08697509765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5. Vaccine leads to death  </w:t>
            </w:r>
          </w:p>
          <w:p w:rsidR="00000000" w:rsidDel="00000000" w:rsidP="00000000" w:rsidRDefault="00000000" w:rsidRPr="00000000" w14:paraId="000007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759765625" w:line="240" w:lineRule="auto"/>
              <w:ind w:left="120.68084716796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6. The vaccine has harmful side effects  </w:t>
            </w:r>
          </w:p>
          <w:p w:rsidR="00000000" w:rsidDel="00000000" w:rsidP="00000000" w:rsidRDefault="00000000" w:rsidRPr="00000000" w14:paraId="000007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11.5652465820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TOO DIFFICULT TO RECEIVE  </w:t>
            </w:r>
          </w:p>
          <w:p w:rsidR="00000000" w:rsidDel="00000000" w:rsidP="00000000" w:rsidRDefault="00000000" w:rsidRPr="00000000" w14:paraId="000007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94140625" w:line="240" w:lineRule="auto"/>
              <w:ind w:left="119.887390136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7. I was offered it, but I was told I was not eligible  </w:t>
            </w:r>
          </w:p>
          <w:p w:rsidR="00000000" w:rsidDel="00000000" w:rsidP="00000000" w:rsidRDefault="00000000" w:rsidRPr="00000000" w14:paraId="000007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118.3013916015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8. The vaccination center is too far away  </w:t>
            </w:r>
          </w:p>
          <w:p w:rsidR="00000000" w:rsidDel="00000000" w:rsidP="00000000" w:rsidRDefault="00000000" w:rsidRPr="00000000" w14:paraId="000007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18.3007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9. Vaccination takes too long  </w:t>
            </w:r>
          </w:p>
          <w:p w:rsidR="00000000" w:rsidDel="00000000" w:rsidP="00000000" w:rsidRDefault="00000000" w:rsidRPr="00000000" w14:paraId="000007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8916015625" w:line="240" w:lineRule="auto"/>
              <w:ind w:left="127.2171020507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10. I don't know how to get vaccinated  </w:t>
            </w:r>
          </w:p>
          <w:p w:rsidR="00000000" w:rsidDel="00000000" w:rsidP="00000000" w:rsidRDefault="00000000" w:rsidRPr="00000000" w14:paraId="000007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18.101196289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OTHER </w:t>
            </w:r>
          </w:p>
          <w:p w:rsidR="00000000" w:rsidDel="00000000" w:rsidP="00000000" w:rsidRDefault="00000000" w:rsidRPr="00000000" w14:paraId="000007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27.2161865234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11. Other (specify)__________  </w:t>
            </w:r>
          </w:p>
          <w:p w:rsidR="00000000" w:rsidDel="00000000" w:rsidP="00000000" w:rsidRDefault="00000000" w:rsidRPr="00000000" w14:paraId="000007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4287109375" w:line="240" w:lineRule="auto"/>
              <w:ind w:left="127.214965820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12. I don't know  </w:t>
            </w:r>
          </w:p>
          <w:p w:rsidR="00000000" w:rsidDel="00000000" w:rsidP="00000000" w:rsidRDefault="00000000" w:rsidRPr="00000000" w14:paraId="000007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3310546875" w:line="240" w:lineRule="auto"/>
              <w:ind w:left="127.240905761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13. Refuse (Do not read)</w:t>
            </w:r>
          </w:p>
        </w:tc>
      </w:tr>
      <w:tr>
        <w:trPr>
          <w:cantSplit w:val="0"/>
          <w:trHeight w:val="1363.20007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7066040039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39. If you hadn't agreed to get  </w:t>
            </w:r>
          </w:p>
          <w:p w:rsidR="00000000" w:rsidDel="00000000" w:rsidP="00000000" w:rsidRDefault="00000000" w:rsidRPr="00000000" w14:paraId="000007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1.91428184509277" w:lineRule="auto"/>
              <w:ind w:left="466.0606384277344" w:right="142.68341064453125" w:hanging="11.4927673339843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vaccinated, would you change your  mind if you were offered it now? </w:t>
            </w:r>
          </w:p>
        </w:tc>
        <w:tc>
          <w:tcPr>
            <w:shd w:fill="auto" w:val="clear"/>
            <w:tcMar>
              <w:top w:w="100.0" w:type="dxa"/>
              <w:left w:w="100.0" w:type="dxa"/>
              <w:bottom w:w="100.0" w:type="dxa"/>
              <w:right w:w="100.0" w:type="dxa"/>
            </w:tcMar>
            <w:vAlign w:val="top"/>
          </w:tcPr>
          <w:p w:rsidR="00000000" w:rsidDel="00000000" w:rsidP="00000000" w:rsidRDefault="00000000" w:rsidRPr="00000000" w14:paraId="000007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232055664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Yes  </w:t>
            </w:r>
          </w:p>
          <w:p w:rsidR="00000000" w:rsidDel="00000000" w:rsidP="00000000" w:rsidRDefault="00000000" w:rsidRPr="00000000" w14:paraId="000007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121.4761352539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Not  </w:t>
            </w:r>
          </w:p>
          <w:p w:rsidR="00000000" w:rsidDel="00000000" w:rsidP="00000000" w:rsidRDefault="00000000" w:rsidRPr="00000000" w14:paraId="000007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4287109375" w:line="240" w:lineRule="auto"/>
              <w:ind w:left="120.28656005859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I don't know  </w:t>
            </w:r>
          </w:p>
          <w:p w:rsidR="00000000" w:rsidDel="00000000" w:rsidP="00000000" w:rsidRDefault="00000000" w:rsidRPr="00000000" w14:paraId="000007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3310546875" w:line="240" w:lineRule="auto"/>
              <w:ind w:left="114.9359130859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Refuse (Do not read) </w:t>
            </w:r>
          </w:p>
          <w:p w:rsidR="00000000" w:rsidDel="00000000" w:rsidP="00000000" w:rsidRDefault="00000000" w:rsidRPr="00000000" w14:paraId="000007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9307861328125" w:line="240" w:lineRule="auto"/>
              <w:ind w:left="104.283447265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ALL ANSWER CHOICES, GO TO QUESTION 41</w:t>
            </w:r>
          </w:p>
        </w:tc>
      </w:tr>
      <w:tr>
        <w:trPr>
          <w:cantSplit w:val="0"/>
          <w:trHeight w:val="1243.199462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72043228149414" w:lineRule="auto"/>
              <w:ind w:left="460.1161193847656" w:right="87.23846435546875" w:hanging="342.7595520019531"/>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40. If you have never been offered an  Ebola vaccine before, would you  agree to do so if you were offered it  now? </w:t>
            </w:r>
          </w:p>
        </w:tc>
        <w:tc>
          <w:tcPr>
            <w:shd w:fill="auto" w:val="clear"/>
            <w:tcMar>
              <w:top w:w="100.0" w:type="dxa"/>
              <w:left w:w="100.0" w:type="dxa"/>
              <w:bottom w:w="100.0" w:type="dxa"/>
              <w:right w:w="100.0" w:type="dxa"/>
            </w:tcMar>
            <w:vAlign w:val="top"/>
          </w:tcPr>
          <w:p w:rsidR="00000000" w:rsidDel="00000000" w:rsidP="00000000" w:rsidRDefault="00000000" w:rsidRPr="00000000" w14:paraId="000007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232055664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Yes  </w:t>
            </w:r>
          </w:p>
          <w:p w:rsidR="00000000" w:rsidDel="00000000" w:rsidP="00000000" w:rsidRDefault="00000000" w:rsidRPr="00000000" w14:paraId="000007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4287109375" w:line="240" w:lineRule="auto"/>
              <w:ind w:left="121.4761352539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Not  </w:t>
            </w:r>
          </w:p>
          <w:p w:rsidR="00000000" w:rsidDel="00000000" w:rsidP="00000000" w:rsidRDefault="00000000" w:rsidRPr="00000000" w14:paraId="000007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20.28656005859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I don't know  </w:t>
            </w:r>
          </w:p>
          <w:p w:rsidR="00000000" w:rsidDel="00000000" w:rsidP="00000000" w:rsidRDefault="00000000" w:rsidRPr="00000000" w14:paraId="000007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4287109375" w:line="240" w:lineRule="auto"/>
              <w:ind w:left="114.9359130859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Refuse (Do not read)</w:t>
            </w:r>
          </w:p>
        </w:tc>
      </w:tr>
      <w:tr>
        <w:trPr>
          <w:cantSplit w:val="0"/>
          <w:trHeight w:val="30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7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22073364257812" w:right="0" w:firstLine="0"/>
              <w:jc w:val="left"/>
              <w:rPr>
                <w:rFonts w:ascii="Arial" w:cs="Arial" w:eastAsia="Arial" w:hAnsi="Arial"/>
                <w:b w:val="0"/>
                <w:i w:val="0"/>
                <w:smallCaps w:val="0"/>
                <w:strike w:val="0"/>
                <w:color w:val="000000"/>
                <w:sz w:val="20.734708786010742"/>
                <w:szCs w:val="20.734708786010742"/>
                <w:u w:val="none"/>
                <w:shd w:fill="e7e6e6"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e7e6e6" w:val="clear"/>
                <w:vertAlign w:val="baseline"/>
                <w:rtl w:val="0"/>
              </w:rPr>
              <w:t xml:space="preserve">SAFE AND DIGNIFIED BURIALS</w:t>
            </w:r>
          </w:p>
        </w:tc>
      </w:tr>
      <w:tr>
        <w:trPr>
          <w:cantSplit w:val="0"/>
          <w:trHeight w:val="2421.600341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91428184509277" w:lineRule="auto"/>
              <w:ind w:left="459.1249084472656" w:right="411.81427001953125" w:hanging="341.7683410644531"/>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41. Have you heard of dignified and  safe burials (SDB)? </w:t>
            </w:r>
          </w:p>
        </w:tc>
        <w:tc>
          <w:tcPr>
            <w:shd w:fill="auto" w:val="clear"/>
            <w:tcMar>
              <w:top w:w="100.0" w:type="dxa"/>
              <w:left w:w="100.0" w:type="dxa"/>
              <w:bottom w:w="100.0" w:type="dxa"/>
              <w:right w:w="100.0" w:type="dxa"/>
            </w:tcMar>
            <w:vAlign w:val="top"/>
          </w:tcPr>
          <w:p w:rsidR="00000000" w:rsidDel="00000000" w:rsidP="00000000" w:rsidRDefault="00000000" w:rsidRPr="00000000" w14:paraId="000007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40905761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Yes </w:t>
            </w:r>
          </w:p>
          <w:p w:rsidR="00000000" w:rsidDel="00000000" w:rsidP="00000000" w:rsidRDefault="00000000" w:rsidRPr="00000000" w14:paraId="000007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4287109375" w:line="240" w:lineRule="auto"/>
              <w:ind w:left="121.4944458007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No (Read the script below.),  </w:t>
            </w:r>
          </w:p>
          <w:p w:rsidR="00000000" w:rsidDel="00000000" w:rsidP="00000000" w:rsidRDefault="00000000" w:rsidRPr="00000000" w14:paraId="000007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3310546875" w:line="240" w:lineRule="auto"/>
              <w:ind w:left="120.307312011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I don't know (Read the script below.)  </w:t>
            </w:r>
          </w:p>
          <w:p w:rsidR="00000000" w:rsidDel="00000000" w:rsidP="00000000" w:rsidRDefault="00000000" w:rsidRPr="00000000" w14:paraId="000007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2.3979663848877" w:lineRule="auto"/>
              <w:ind w:left="451.9720458984375" w:right="106.7431640625" w:firstLine="5.33996582031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(SCRIPT): Safe dignified and burial is the practice of burying a  loved one in accordance with customs and practices using special  protective equipment and procedures to protect all people from  EVD transmitted through the deceased's body fluids. The burial  team works with the family to carry out, where possible, a burial  in accordance with local traditions. Go to Q.45. </w:t>
            </w:r>
          </w:p>
          <w:p w:rsidR="00000000" w:rsidDel="00000000" w:rsidP="00000000" w:rsidRDefault="00000000" w:rsidRPr="00000000" w14:paraId="000007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5782470703125" w:line="240" w:lineRule="auto"/>
              <w:ind w:left="114.96673583984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Refuse (Do not read)</w:t>
            </w:r>
          </w:p>
        </w:tc>
      </w:tr>
      <w:tr>
        <w:trPr>
          <w:cantSplit w:val="0"/>
          <w:trHeight w:val="1039.200134277343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12329292297363" w:lineRule="auto"/>
              <w:ind w:left="460.1161193847656" w:right="114.71099853515625" w:hanging="342.7595520019531"/>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42. Have you ever attended the safe  and dignified burial of a community  member?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7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232055664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Yes  </w:t>
            </w:r>
          </w:p>
          <w:p w:rsidR="00000000" w:rsidDel="00000000" w:rsidP="00000000" w:rsidRDefault="00000000" w:rsidRPr="00000000" w14:paraId="000007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302490234375" w:line="240" w:lineRule="auto"/>
              <w:ind w:left="121.476135253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No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Q.45 </w:t>
            </w:r>
          </w:p>
          <w:p w:rsidR="00000000" w:rsidDel="00000000" w:rsidP="00000000" w:rsidRDefault="00000000" w:rsidRPr="00000000" w14:paraId="000007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634765625" w:line="240" w:lineRule="auto"/>
              <w:ind w:left="120.306091308593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I don't know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Q.45 </w:t>
            </w:r>
          </w:p>
          <w:p w:rsidR="00000000" w:rsidDel="00000000" w:rsidP="00000000" w:rsidRDefault="00000000" w:rsidRPr="00000000" w14:paraId="000007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4716796875" w:line="240" w:lineRule="auto"/>
              <w:ind w:left="114.9636840820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Refuse (Do not read)</w:t>
            </w:r>
          </w:p>
        </w:tc>
      </w:tr>
      <w:tr>
        <w:trPr>
          <w:cantSplit w:val="0"/>
          <w:trHeight w:val="1238.390350341796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91362380981445" w:lineRule="auto"/>
              <w:ind w:left="460.51239013671875" w:right="441.07574462890625" w:hanging="343.15582275390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43. Since you attended a safe and  dignified burial, how would you  </w:t>
            </w:r>
          </w:p>
          <w:p w:rsidR="00000000" w:rsidDel="00000000" w:rsidP="00000000" w:rsidRDefault="00000000" w:rsidRPr="00000000" w14:paraId="000007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5760498046875" w:line="240" w:lineRule="auto"/>
              <w:ind w:left="460.512390136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describe this practice?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7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232055664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Good practice  </w:t>
            </w:r>
          </w:p>
          <w:p w:rsidR="00000000" w:rsidDel="00000000" w:rsidP="00000000" w:rsidRDefault="00000000" w:rsidRPr="00000000" w14:paraId="000007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3004150390625" w:line="240" w:lineRule="auto"/>
              <w:ind w:left="121.476135253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A bad practice 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Q.44b </w:t>
            </w:r>
          </w:p>
          <w:p w:rsidR="00000000" w:rsidDel="00000000" w:rsidP="00000000" w:rsidRDefault="00000000" w:rsidRPr="00000000" w14:paraId="000007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234619140625" w:line="240" w:lineRule="auto"/>
              <w:ind w:left="120.3005981445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Neither good nor bad/ Refuse (Do not read)</w:t>
            </w:r>
          </w:p>
        </w:tc>
      </w:tr>
    </w:tbl>
    <w:p w:rsidR="00000000" w:rsidDel="00000000" w:rsidP="00000000" w:rsidRDefault="00000000" w:rsidRPr="00000000" w14:paraId="000007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77  </w:t>
      </w:r>
    </w:p>
    <w:p w:rsidR="00000000" w:rsidDel="00000000" w:rsidP="00000000" w:rsidRDefault="00000000" w:rsidRPr="00000000" w14:paraId="000007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35"/>
        <w:tblW w:w="9304.810028076172" w:type="dxa"/>
        <w:jc w:val="left"/>
        <w:tblInd w:w="516.000137329101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68.009490966797"/>
        <w:gridCol w:w="5836.800537109375"/>
        <w:tblGridChange w:id="0">
          <w:tblGrid>
            <w:gridCol w:w="3468.009490966797"/>
            <w:gridCol w:w="5836.800537109375"/>
          </w:tblGrid>
        </w:tblGridChange>
      </w:tblGrid>
      <w:tr>
        <w:trPr>
          <w:cantSplit w:val="0"/>
          <w:trHeight w:val="24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19.833824157714844"/>
                <w:szCs w:val="19.833824157714844"/>
                <w:highlight w:val="black"/>
                <w:u w:val="none"/>
                <w:vertAlign w:val="baseline"/>
              </w:rPr>
            </w:pPr>
            <w:r w:rsidDel="00000000" w:rsidR="00000000" w:rsidRPr="00000000">
              <w:rPr>
                <w:rFonts w:ascii="Arial" w:cs="Arial" w:eastAsia="Arial" w:hAnsi="Arial"/>
                <w:b w:val="0"/>
                <w:i w:val="0"/>
                <w:smallCaps w:val="0"/>
                <w:strike w:val="0"/>
                <w:color w:val="ffffff"/>
                <w:sz w:val="19.833824157714844"/>
                <w:szCs w:val="19.833824157714844"/>
                <w:highlight w:val="black"/>
                <w:u w:val="none"/>
                <w:vertAlign w:val="baseline"/>
                <w:rtl w:val="0"/>
              </w:rPr>
              <w:t xml:space="preserve">TEXT OF THE QUESTION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7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19.833824157714844"/>
                <w:szCs w:val="19.833824157714844"/>
                <w:highlight w:val="black"/>
                <w:u w:val="none"/>
                <w:vertAlign w:val="baseline"/>
              </w:rPr>
            </w:pPr>
            <w:r w:rsidDel="00000000" w:rsidR="00000000" w:rsidRPr="00000000">
              <w:rPr>
                <w:rFonts w:ascii="Arial" w:cs="Arial" w:eastAsia="Arial" w:hAnsi="Arial"/>
                <w:b w:val="0"/>
                <w:i w:val="0"/>
                <w:smallCaps w:val="0"/>
                <w:strike w:val="0"/>
                <w:color w:val="ffffff"/>
                <w:sz w:val="19.833824157714844"/>
                <w:szCs w:val="19.833824157714844"/>
                <w:highlight w:val="black"/>
                <w:u w:val="none"/>
                <w:vertAlign w:val="baseline"/>
                <w:rtl w:val="0"/>
              </w:rPr>
              <w:t xml:space="preserve">RESPONSE OPTIONS</w:t>
            </w:r>
          </w:p>
        </w:tc>
      </w:tr>
      <w:tr>
        <w:trPr>
          <w:cantSplit w:val="0"/>
          <w:trHeight w:val="123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1230640411377" w:lineRule="auto"/>
              <w:ind w:left="117.3565673828125" w:right="303.873291015625" w:firstLine="0"/>
              <w:jc w:val="center"/>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44. You describe this practice as good.  Could you tell me more about that?  What was the cause/reason?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7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306274414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Free text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[write down what was said]</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  </w:t>
            </w:r>
          </w:p>
          <w:p w:rsidR="00000000" w:rsidDel="00000000" w:rsidP="00000000" w:rsidRDefault="00000000" w:rsidRPr="00000000" w14:paraId="000007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2.4267578125" w:line="240" w:lineRule="auto"/>
              <w:ind w:left="121.5841674804687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QUESTION 45</w:t>
            </w:r>
          </w:p>
        </w:tc>
      </w:tr>
      <w:tr>
        <w:trPr>
          <w:cantSplit w:val="0"/>
          <w:trHeight w:val="1034.399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1230640411377" w:lineRule="auto"/>
              <w:ind w:left="117.3565673828125" w:right="138.27362060546875" w:firstLine="0"/>
              <w:jc w:val="center"/>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44b. You describe this practice as bad.  Could you tell me more about that?  What was the cause/reason?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7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310546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Free text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[write down what was said]</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 </w:t>
            </w:r>
          </w:p>
        </w:tc>
      </w:tr>
      <w:tr>
        <w:trPr>
          <w:cantSplit w:val="0"/>
          <w:trHeight w:val="1480.8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7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91353797912598" w:lineRule="auto"/>
              <w:ind w:left="117.3565673828125" w:right="63.02520751953125" w:firstLine="0"/>
              <w:jc w:val="center"/>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45. If a family member were to die from  a disease that may be caused by  Ebola, would you agree to have  </w:t>
            </w:r>
          </w:p>
          <w:p w:rsidR="00000000" w:rsidDel="00000000" w:rsidP="00000000" w:rsidRDefault="00000000" w:rsidRPr="00000000" w14:paraId="000007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5791015625" w:line="240" w:lineRule="auto"/>
              <w:ind w:left="454.369812011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them buried following SDB  </w:t>
            </w:r>
          </w:p>
          <w:p w:rsidR="00000000" w:rsidDel="00000000" w:rsidP="00000000" w:rsidRDefault="00000000" w:rsidRPr="00000000" w14:paraId="000007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466.0606384277344"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practices?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7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232055664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Yes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Q.47 </w:t>
            </w:r>
          </w:p>
          <w:p w:rsidR="00000000" w:rsidDel="00000000" w:rsidP="00000000" w:rsidRDefault="00000000" w:rsidRPr="00000000" w14:paraId="000008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4716796875" w:line="240" w:lineRule="auto"/>
              <w:ind w:left="121.4938354492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Not  </w:t>
            </w:r>
          </w:p>
          <w:p w:rsidR="00000000" w:rsidDel="00000000" w:rsidP="00000000" w:rsidRDefault="00000000" w:rsidRPr="00000000" w14:paraId="000008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29736328125" w:line="240" w:lineRule="auto"/>
              <w:ind w:left="120.30426025390625" w:right="0" w:firstLine="0"/>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I don't know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go to Q.47 </w:t>
            </w:r>
          </w:p>
          <w:p w:rsidR="00000000" w:rsidDel="00000000" w:rsidP="00000000" w:rsidRDefault="00000000" w:rsidRPr="00000000" w14:paraId="000008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4716796875" w:line="240" w:lineRule="auto"/>
              <w:ind w:left="114.9636840820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Refuse (Do not read)</w:t>
            </w:r>
          </w:p>
        </w:tc>
      </w:tr>
      <w:tr>
        <w:trPr>
          <w:cantSplit w:val="0"/>
          <w:trHeight w:val="2899.1998291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8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7.356567382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46. If not, why? </w:t>
            </w:r>
          </w:p>
        </w:tc>
        <w:tc>
          <w:tcPr>
            <w:shd w:fill="auto" w:val="clear"/>
            <w:tcMar>
              <w:top w:w="100.0" w:type="dxa"/>
              <w:left w:w="100.0" w:type="dxa"/>
              <w:bottom w:w="100.0" w:type="dxa"/>
              <w:right w:w="100.0" w:type="dxa"/>
            </w:tcMar>
            <w:vAlign w:val="top"/>
          </w:tcPr>
          <w:p w:rsidR="00000000" w:rsidDel="00000000" w:rsidP="00000000" w:rsidRDefault="00000000" w:rsidRPr="00000000" w14:paraId="000008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3325901031494" w:lineRule="auto"/>
              <w:ind w:left="127.222900390625" w:right="912.4945068359375" w:hanging="8.32244873046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(Don't read answer choices, check everything that applies)  1. I don't understand the purpose of SDB  </w:t>
            </w:r>
          </w:p>
          <w:p w:rsidR="00000000" w:rsidDel="00000000" w:rsidP="00000000" w:rsidRDefault="00000000" w:rsidRPr="00000000" w14:paraId="000008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90087890625" w:line="241.91396713256836" w:lineRule="auto"/>
              <w:ind w:left="114.932861328125" w:right="327.347412109375" w:firstLine="6.54205322265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DHSs do not respect the standards and burial practices of our culture  3. I want to be able to attend the burial and the SDB does not allow it  4. I don't know the people who deal with SDB  </w:t>
            </w:r>
          </w:p>
          <w:p w:rsidR="00000000" w:rsidDel="00000000" w:rsidP="00000000" w:rsidRDefault="00000000" w:rsidRPr="00000000" w14:paraId="000008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80078125" w:line="240" w:lineRule="auto"/>
              <w:ind w:left="120.0833129882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5. I don't trust the people in charge of SDB  </w:t>
            </w:r>
          </w:p>
          <w:p w:rsidR="00000000" w:rsidDel="00000000" w:rsidP="00000000" w:rsidRDefault="00000000" w:rsidRPr="00000000" w14:paraId="000008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3310546875" w:line="241.91428184509277" w:lineRule="auto"/>
              <w:ind w:left="119.88128662109375" w:right="425.72021484375" w:firstLine="0.79498291015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6. The people who carry out the SDB do not belong to our community  7. I don't trust people who make SDB  </w:t>
            </w:r>
          </w:p>
          <w:p w:rsidR="00000000" w:rsidDel="00000000" w:rsidP="00000000" w:rsidRDefault="00000000" w:rsidRPr="00000000" w14:paraId="000008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5791015625" w:line="241.91428184509277" w:lineRule="auto"/>
              <w:ind w:left="457.684326171875" w:right="596.142578125" w:hanging="339.38964843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8. A member of my family died from a cause other than EVD, so the  application of this practice is useless  </w:t>
            </w:r>
          </w:p>
          <w:p w:rsidR="00000000" w:rsidDel="00000000" w:rsidP="00000000" w:rsidRDefault="00000000" w:rsidRPr="00000000" w14:paraId="000008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73974609375" w:line="240" w:lineRule="auto"/>
              <w:ind w:left="118.29315185546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9. Other (specify)__________  </w:t>
            </w:r>
          </w:p>
          <w:p w:rsidR="00000000" w:rsidDel="00000000" w:rsidP="00000000" w:rsidRDefault="00000000" w:rsidRPr="00000000" w14:paraId="000008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27.240905761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10. Refuse (Do not read)</w:t>
            </w:r>
          </w:p>
        </w:tc>
      </w:tr>
      <w:tr>
        <w:trPr>
          <w:cantSplit w:val="0"/>
          <w:trHeight w:val="1478.400268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8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3333339691162" w:lineRule="auto"/>
              <w:ind w:left="117.3565673828125" w:right="73.34136962890625" w:firstLine="0"/>
              <w:jc w:val="center"/>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47. If someone died of any cause during  the Ebola outbreak in your  </w:t>
            </w:r>
          </w:p>
          <w:p w:rsidR="00000000" w:rsidDel="00000000" w:rsidP="00000000" w:rsidRDefault="00000000" w:rsidRPr="00000000" w14:paraId="000008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849609375" w:line="240" w:lineRule="auto"/>
              <w:ind w:left="0" w:right="0" w:firstLine="0"/>
              <w:jc w:val="center"/>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community, would you agree to  </w:t>
            </w:r>
          </w:p>
          <w:p w:rsidR="00000000" w:rsidDel="00000000" w:rsidP="00000000" w:rsidRDefault="00000000" w:rsidRPr="00000000" w14:paraId="000008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4287109375" w:line="240" w:lineRule="auto"/>
              <w:ind w:left="0" w:right="0" w:firstLine="0"/>
              <w:jc w:val="center"/>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have them buried through SDB  </w:t>
            </w:r>
          </w:p>
          <w:p w:rsidR="00000000" w:rsidDel="00000000" w:rsidP="00000000" w:rsidRDefault="00000000" w:rsidRPr="00000000" w14:paraId="000008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3310546875" w:line="240" w:lineRule="auto"/>
              <w:ind w:left="466.0606384277344"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practices?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8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20365905762" w:lineRule="auto"/>
              <w:ind w:left="460.3912353515625" w:right="147.677001953125" w:hanging="333.1680297851562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Yes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read the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script below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about the answer in general, then go to  Q. 49 </w:t>
            </w:r>
          </w:p>
          <w:p w:rsidR="00000000" w:rsidDel="00000000" w:rsidP="00000000" w:rsidRDefault="00000000" w:rsidRPr="00000000" w14:paraId="000008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668701171875" w:line="240" w:lineRule="auto"/>
              <w:ind w:left="121.49536132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Not  </w:t>
            </w:r>
          </w:p>
          <w:p w:rsidR="00000000" w:rsidDel="00000000" w:rsidP="00000000" w:rsidRDefault="00000000" w:rsidRPr="00000000" w14:paraId="000008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4287109375" w:line="240" w:lineRule="auto"/>
              <w:ind w:left="120.30487060546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I don't know  </w:t>
            </w:r>
          </w:p>
          <w:p w:rsidR="00000000" w:rsidDel="00000000" w:rsidP="00000000" w:rsidRDefault="00000000" w:rsidRPr="00000000" w14:paraId="000008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4287109375" w:line="240" w:lineRule="auto"/>
              <w:ind w:left="114.9530029296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Refuse (Do not read)</w:t>
            </w:r>
          </w:p>
        </w:tc>
      </w:tr>
      <w:tr>
        <w:trPr>
          <w:cantSplit w:val="0"/>
          <w:trHeight w:val="2659.1998291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8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7.356567382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48. Otherwise why not? </w:t>
            </w:r>
          </w:p>
        </w:tc>
        <w:tc>
          <w:tcPr>
            <w:shd w:fill="auto" w:val="clear"/>
            <w:tcMar>
              <w:top w:w="100.0" w:type="dxa"/>
              <w:left w:w="100.0" w:type="dxa"/>
              <w:bottom w:w="100.0" w:type="dxa"/>
              <w:right w:w="100.0" w:type="dxa"/>
            </w:tcMar>
            <w:vAlign w:val="top"/>
          </w:tcPr>
          <w:p w:rsidR="00000000" w:rsidDel="00000000" w:rsidP="00000000" w:rsidRDefault="00000000" w:rsidRPr="00000000" w14:paraId="000008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1238079071045" w:lineRule="auto"/>
              <w:ind w:left="118.9007568359375" w:right="370.6396484375" w:hanging="8.3221435546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(Don't read answer choices, check everything that applies)  1. Deaths not suspected or not confirmed to have been caused by EVD  should not comply with SDB  </w:t>
            </w:r>
          </w:p>
          <w:p w:rsidR="00000000" w:rsidDel="00000000" w:rsidP="00000000" w:rsidRDefault="00000000" w:rsidRPr="00000000" w14:paraId="000008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58154296875" w:line="240" w:lineRule="auto"/>
              <w:ind w:left="121.4749145507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I don't understand the purpose of SDB  </w:t>
            </w:r>
          </w:p>
          <w:p w:rsidR="00000000" w:rsidDel="00000000" w:rsidP="00000000" w:rsidRDefault="00000000" w:rsidRPr="00000000" w14:paraId="000008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395263671875" w:line="243.1234645843506" w:lineRule="auto"/>
              <w:ind w:left="114.93255615234375" w:right="327.3486328125" w:firstLine="5.351867675781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DHSs do not respect the standards and burial practices of our culture  4. I want to be able to attend the burial and the SDB does not allow it  5. I don't know the people who do the SDB  </w:t>
            </w:r>
          </w:p>
          <w:p w:rsidR="00000000" w:rsidDel="00000000" w:rsidP="00000000" w:rsidRDefault="00000000" w:rsidRPr="00000000" w14:paraId="000008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58154296875" w:line="244.3329620361328" w:lineRule="auto"/>
              <w:ind w:left="119.88128662109375" w:right="425.72021484375" w:firstLine="0.7946777343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6. The people who carry out the SDB do not belong to our community  7. I don't trust people who make EDSDB  </w:t>
            </w:r>
          </w:p>
          <w:p w:rsidR="00000000" w:rsidDel="00000000" w:rsidP="00000000" w:rsidRDefault="00000000" w:rsidRPr="00000000" w14:paraId="000008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819091796875" w:line="240" w:lineRule="auto"/>
              <w:ind w:left="118.294677734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8. Other (specify)__________  </w:t>
            </w:r>
          </w:p>
          <w:p w:rsidR="00000000" w:rsidDel="00000000" w:rsidP="00000000" w:rsidRDefault="00000000" w:rsidRPr="00000000" w14:paraId="000008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12353515625" w:line="240" w:lineRule="auto"/>
              <w:ind w:left="118.323974609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9. Refuse (Do not read)</w:t>
            </w:r>
          </w:p>
        </w:tc>
      </w:tr>
      <w:tr>
        <w:trPr>
          <w:cantSplit w:val="0"/>
          <w:trHeight w:val="1274.3905639648438"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8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5518455505371" w:lineRule="auto"/>
              <w:ind w:left="116.08596801757812" w:right="102.061767578125" w:firstLine="5.62057495117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(READ THE SCRIPT): As noted, the Ebola response includes a number of actions within the community: early  detection of Ebola cases and treatment of infected people, follow-up of contacts to manage them if they  become ill, vaccination of contacts and health professionals to prevent them from getting sick, and safe and  dignified burials to prevent the spread of the Ebola virus. I will now ask you a few questions about the of  the Ebola response as a whole.</w:t>
            </w:r>
          </w:p>
        </w:tc>
      </w:tr>
    </w:tbl>
    <w:p w:rsidR="00000000" w:rsidDel="00000000" w:rsidP="00000000" w:rsidRDefault="00000000" w:rsidRPr="00000000" w14:paraId="000008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78  </w:t>
      </w:r>
    </w:p>
    <w:p w:rsidR="00000000" w:rsidDel="00000000" w:rsidP="00000000" w:rsidRDefault="00000000" w:rsidRPr="00000000" w14:paraId="000008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tbl>
      <w:tblPr>
        <w:tblStyle w:val="Table36"/>
        <w:tblW w:w="9304.810028076172" w:type="dxa"/>
        <w:jc w:val="left"/>
        <w:tblInd w:w="516.000137329101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68.009490966797"/>
        <w:gridCol w:w="5836.800537109375"/>
        <w:tblGridChange w:id="0">
          <w:tblGrid>
            <w:gridCol w:w="3468.009490966797"/>
            <w:gridCol w:w="5836.800537109375"/>
          </w:tblGrid>
        </w:tblGridChange>
      </w:tblGrid>
      <w:tr>
        <w:trPr>
          <w:cantSplit w:val="0"/>
          <w:trHeight w:val="249.600830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8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19.833824157714844"/>
                <w:szCs w:val="19.833824157714844"/>
                <w:highlight w:val="black"/>
                <w:u w:val="none"/>
                <w:vertAlign w:val="baseline"/>
              </w:rPr>
            </w:pPr>
            <w:r w:rsidDel="00000000" w:rsidR="00000000" w:rsidRPr="00000000">
              <w:rPr>
                <w:rFonts w:ascii="Arial" w:cs="Arial" w:eastAsia="Arial" w:hAnsi="Arial"/>
                <w:b w:val="0"/>
                <w:i w:val="0"/>
                <w:smallCaps w:val="0"/>
                <w:strike w:val="0"/>
                <w:color w:val="ffffff"/>
                <w:sz w:val="19.833824157714844"/>
                <w:szCs w:val="19.833824157714844"/>
                <w:highlight w:val="black"/>
                <w:u w:val="none"/>
                <w:vertAlign w:val="baseline"/>
                <w:rtl w:val="0"/>
              </w:rPr>
              <w:t xml:space="preserve">TEXT OF THE QUESTION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8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ffffff"/>
                <w:sz w:val="19.833824157714844"/>
                <w:szCs w:val="19.833824157714844"/>
                <w:highlight w:val="black"/>
                <w:u w:val="none"/>
                <w:vertAlign w:val="baseline"/>
              </w:rPr>
            </w:pPr>
            <w:r w:rsidDel="00000000" w:rsidR="00000000" w:rsidRPr="00000000">
              <w:rPr>
                <w:rFonts w:ascii="Arial" w:cs="Arial" w:eastAsia="Arial" w:hAnsi="Arial"/>
                <w:b w:val="0"/>
                <w:i w:val="0"/>
                <w:smallCaps w:val="0"/>
                <w:strike w:val="0"/>
                <w:color w:val="ffffff"/>
                <w:sz w:val="19.833824157714844"/>
                <w:szCs w:val="19.833824157714844"/>
                <w:highlight w:val="black"/>
                <w:u w:val="none"/>
                <w:vertAlign w:val="baseline"/>
                <w:rtl w:val="0"/>
              </w:rPr>
              <w:t xml:space="preserve">RESPONSE OPTIONS</w:t>
            </w:r>
          </w:p>
        </w:tc>
      </w:tr>
      <w:tr>
        <w:trPr>
          <w:cantSplit w:val="0"/>
          <w:trHeight w:val="3384.00024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8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0890350341797" w:lineRule="auto"/>
              <w:ind w:left="117.5634765625" w:right="58.27056884765625" w:firstLine="0"/>
              <w:jc w:val="center"/>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49. </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Can you tell me what the benefits of  the response you think might be? </w:t>
            </w:r>
          </w:p>
        </w:tc>
        <w:tc>
          <w:tcPr>
            <w:shd w:fill="auto" w:val="clear"/>
            <w:tcMar>
              <w:top w:w="100.0" w:type="dxa"/>
              <w:left w:w="100.0" w:type="dxa"/>
              <w:bottom w:w="100.0" w:type="dxa"/>
              <w:right w:w="100.0" w:type="dxa"/>
            </w:tcMar>
            <w:vAlign w:val="top"/>
          </w:tcPr>
          <w:p w:rsidR="00000000" w:rsidDel="00000000" w:rsidP="00000000" w:rsidRDefault="00000000" w:rsidRPr="00000000" w14:paraId="000008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3325901031494" w:lineRule="auto"/>
              <w:ind w:left="43.84124755859375" w:right="996.4715576171875" w:hanging="8.32244873046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(Don't read answer choices, check everything that applies)  1. Stop or end Ebola  </w:t>
            </w:r>
          </w:p>
          <w:p w:rsidR="00000000" w:rsidDel="00000000" w:rsidP="00000000" w:rsidRDefault="00000000" w:rsidRPr="00000000" w14:paraId="000008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849609375" w:line="240" w:lineRule="auto"/>
              <w:ind w:left="38.09478759765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Help us avoid getting sick  </w:t>
            </w:r>
          </w:p>
          <w:p w:rsidR="00000000" w:rsidDel="00000000" w:rsidP="00000000" w:rsidRDefault="00000000" w:rsidRPr="00000000" w14:paraId="000008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36.9058227539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Provide us with an Ebola treatment center  </w:t>
            </w:r>
          </w:p>
          <w:p w:rsidR="00000000" w:rsidDel="00000000" w:rsidP="00000000" w:rsidRDefault="00000000" w:rsidRPr="00000000" w14:paraId="000008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4.3325901031494" w:lineRule="auto"/>
              <w:ind w:left="380.260009765625" w:right="147.05322265625" w:hanging="348.70422363281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Provide us with equipment to prevent Ebola virus disease (PPE) Personal  protective equipment  </w:t>
            </w:r>
          </w:p>
          <w:p w:rsidR="00000000" w:rsidDel="00000000" w:rsidP="00000000" w:rsidRDefault="00000000" w:rsidRPr="00000000" w14:paraId="000008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83984375" w:line="240" w:lineRule="auto"/>
              <w:ind w:left="36.70776367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5. Building a laboratory  </w:t>
            </w:r>
          </w:p>
          <w:p w:rsidR="00000000" w:rsidDel="00000000" w:rsidP="00000000" w:rsidRDefault="00000000" w:rsidRPr="00000000" w14:paraId="000008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37.30224609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6. Vaccinating us against the Ebola virus  </w:t>
            </w:r>
          </w:p>
          <w:p w:rsidR="00000000" w:rsidDel="00000000" w:rsidP="00000000" w:rsidRDefault="00000000" w:rsidRPr="00000000" w14:paraId="000008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36.509399414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7. Providing many people with paid employment  </w:t>
            </w:r>
          </w:p>
          <w:p w:rsidR="00000000" w:rsidDel="00000000" w:rsidP="00000000" w:rsidRDefault="00000000" w:rsidRPr="00000000" w14:paraId="000008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759765625" w:line="240" w:lineRule="auto"/>
              <w:ind w:left="34.9243164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8. Providing contacts with food aid  </w:t>
            </w:r>
          </w:p>
          <w:p w:rsidR="00000000" w:rsidDel="00000000" w:rsidP="00000000" w:rsidRDefault="00000000" w:rsidRPr="00000000" w14:paraId="000008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34.9243164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9. Other (specify)__________  </w:t>
            </w:r>
          </w:p>
          <w:p w:rsidR="00000000" w:rsidDel="00000000" w:rsidP="00000000" w:rsidRDefault="00000000" w:rsidRPr="00000000" w14:paraId="000008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43.8406372070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10. The intervention has no beneficial effects  </w:t>
            </w:r>
          </w:p>
          <w:p w:rsidR="00000000" w:rsidDel="00000000" w:rsidP="00000000" w:rsidRDefault="00000000" w:rsidRPr="00000000" w14:paraId="000008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8818359375" w:line="240" w:lineRule="auto"/>
              <w:ind w:left="43.839111328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11. I don't know </w:t>
            </w:r>
          </w:p>
          <w:p w:rsidR="00000000" w:rsidDel="00000000" w:rsidP="00000000" w:rsidRDefault="00000000" w:rsidRPr="00000000" w14:paraId="000008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94140625" w:line="240" w:lineRule="auto"/>
              <w:ind w:left="43.84124755859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12. Refuse (Do not read)</w:t>
            </w:r>
          </w:p>
        </w:tc>
      </w:tr>
      <w:tr>
        <w:trPr>
          <w:cantSplit w:val="0"/>
          <w:trHeight w:val="3141.5997314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8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3325901031494" w:lineRule="auto"/>
              <w:ind w:left="460.5119323730469" w:right="420.274658203125" w:hanging="338.0033874511719"/>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50. Can you tell me what the main  drawbacks of the response are? </w:t>
            </w:r>
          </w:p>
        </w:tc>
        <w:tc>
          <w:tcPr>
            <w:shd w:fill="auto" w:val="clear"/>
            <w:tcMar>
              <w:top w:w="100.0" w:type="dxa"/>
              <w:left w:w="100.0" w:type="dxa"/>
              <w:bottom w:w="100.0" w:type="dxa"/>
              <w:right w:w="100.0" w:type="dxa"/>
            </w:tcMar>
            <w:vAlign w:val="top"/>
          </w:tcPr>
          <w:p w:rsidR="00000000" w:rsidDel="00000000" w:rsidP="00000000" w:rsidRDefault="00000000" w:rsidRPr="00000000" w14:paraId="000008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3325901031494" w:lineRule="auto"/>
              <w:ind w:left="125.44097900390625" w:right="957.801513671875" w:hanging="8.32244873046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(Don't read answer choices, check everything that applies) 1. All illnesses are thought to be due to Ebola  </w:t>
            </w:r>
          </w:p>
          <w:p w:rsidR="00000000" w:rsidDel="00000000" w:rsidP="00000000" w:rsidRDefault="00000000" w:rsidRPr="00000000" w14:paraId="000008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849609375" w:line="240" w:lineRule="auto"/>
              <w:ind w:left="119.692993164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Response staff are there to make money  </w:t>
            </w:r>
          </w:p>
          <w:p w:rsidR="00000000" w:rsidDel="00000000" w:rsidP="00000000" w:rsidRDefault="00000000" w:rsidRPr="00000000" w14:paraId="000008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3310546875" w:line="240" w:lineRule="auto"/>
              <w:ind w:left="118.5025024414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Ebola response hires foreigners  </w:t>
            </w:r>
          </w:p>
          <w:p w:rsidR="00000000" w:rsidDel="00000000" w:rsidP="00000000" w:rsidRDefault="00000000" w:rsidRPr="00000000" w14:paraId="000008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4287109375" w:line="244.3333339691162" w:lineRule="auto"/>
              <w:ind w:left="118.30108642578125" w:right="979.8284912109375" w:hanging="5.15045166015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Free healthcare leads to overburdening of the health center  5. The quality of health care is worse  </w:t>
            </w:r>
          </w:p>
          <w:p w:rsidR="00000000" w:rsidDel="00000000" w:rsidP="00000000" w:rsidRDefault="00000000" w:rsidRPr="00000000" w14:paraId="000008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78857421875" w:line="240" w:lineRule="auto"/>
              <w:ind w:left="118.89404296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6. Chefs receive bribes  </w:t>
            </w:r>
          </w:p>
          <w:p w:rsidR="00000000" w:rsidDel="00000000" w:rsidP="00000000" w:rsidRDefault="00000000" w:rsidRPr="00000000" w14:paraId="000008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4287109375" w:line="240" w:lineRule="auto"/>
              <w:ind w:left="118.09967041015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7. Health care workers receive bribes  </w:t>
            </w:r>
          </w:p>
          <w:p w:rsidR="00000000" w:rsidDel="00000000" w:rsidP="00000000" w:rsidRDefault="00000000" w:rsidRPr="00000000" w14:paraId="000008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94140625" w:line="240" w:lineRule="auto"/>
              <w:ind w:left="116.51275634765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8. There are no harmful effects  </w:t>
            </w:r>
          </w:p>
          <w:p w:rsidR="00000000" w:rsidDel="00000000" w:rsidP="00000000" w:rsidRDefault="00000000" w:rsidRPr="00000000" w14:paraId="000008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4287109375" w:line="240" w:lineRule="auto"/>
              <w:ind w:left="116.51123046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9. Other  </w:t>
            </w:r>
          </w:p>
          <w:p w:rsidR="00000000" w:rsidDel="00000000" w:rsidP="00000000" w:rsidRDefault="00000000" w:rsidRPr="00000000" w14:paraId="000008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3310546875" w:line="241.91428184509277" w:lineRule="auto"/>
              <w:ind w:left="125.42755126953125" w:right="152.430419921875" w:firstLine="334.4375610351562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(specify)______________________________________________  10. I don't know </w:t>
            </w:r>
          </w:p>
          <w:p w:rsidR="00000000" w:rsidDel="00000000" w:rsidP="00000000" w:rsidRDefault="00000000" w:rsidRPr="00000000" w14:paraId="000008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73974609375" w:line="240" w:lineRule="auto"/>
              <w:ind w:left="125.4263305664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11. Refuse (Do not read) </w:t>
            </w:r>
          </w:p>
        </w:tc>
      </w:tr>
      <w:tr>
        <w:trPr>
          <w:cantSplit w:val="0"/>
          <w:trHeight w:val="803.99963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8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8.5249996185303" w:lineRule="auto"/>
              <w:ind w:left="122.508544921875" w:right="178.1121826171875" w:firstLine="0"/>
              <w:jc w:val="center"/>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51. What can be improved in response  in collaboration with the  </w:t>
            </w:r>
          </w:p>
          <w:p w:rsidR="00000000" w:rsidDel="00000000" w:rsidP="00000000" w:rsidRDefault="00000000" w:rsidRPr="00000000" w14:paraId="000008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666748046875" w:line="240" w:lineRule="auto"/>
              <w:ind w:left="459.917602539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community? </w:t>
            </w:r>
          </w:p>
        </w:tc>
        <w:tc>
          <w:tcPr>
            <w:shd w:fill="auto" w:val="clear"/>
            <w:tcMar>
              <w:top w:w="100.0" w:type="dxa"/>
              <w:left w:w="100.0" w:type="dxa"/>
              <w:bottom w:w="100.0" w:type="dxa"/>
              <w:right w:w="100.0" w:type="dxa"/>
            </w:tcMar>
            <w:vAlign w:val="top"/>
          </w:tcPr>
          <w:p w:rsidR="00000000" w:rsidDel="00000000" w:rsidP="00000000" w:rsidRDefault="00000000" w:rsidRPr="00000000" w14:paraId="000008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5057373046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Free text </w:t>
            </w: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[write down what was said]</w:t>
            </w: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w:t>
            </w:r>
          </w:p>
        </w:tc>
      </w:tr>
      <w:tr>
        <w:trPr>
          <w:cantSplit w:val="0"/>
          <w:trHeight w:val="326.4001464843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8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09243774414062" w:right="0" w:firstLine="0"/>
              <w:jc w:val="left"/>
              <w:rPr>
                <w:rFonts w:ascii="Arial" w:cs="Arial" w:eastAsia="Arial" w:hAnsi="Arial"/>
                <w:b w:val="0"/>
                <w:i w:val="0"/>
                <w:smallCaps w:val="0"/>
                <w:strike w:val="0"/>
                <w:color w:val="000000"/>
                <w:sz w:val="20.734708786010742"/>
                <w:szCs w:val="20.734708786010742"/>
                <w:u w:val="none"/>
                <w:shd w:fill="e7e6e6"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e7e6e6" w:val="clear"/>
                <w:vertAlign w:val="baseline"/>
                <w:rtl w:val="0"/>
              </w:rPr>
              <w:t xml:space="preserve">DEMOGRAPHICS </w:t>
            </w:r>
          </w:p>
        </w:tc>
      </w:tr>
      <w:tr>
        <w:trPr>
          <w:cantSplit w:val="0"/>
          <w:trHeight w:val="592.80029296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8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97391891479492" w:lineRule="auto"/>
              <w:ind w:left="128.32565307617188" w:right="385.5078125" w:hanging="6.619110107421875"/>
              <w:jc w:val="lef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(READ THE SCRIPT): Thank you for taking the time to participate in this survey. Before I conclude, I would  like to ask you a few questions to allow us to know a little more about your demographic background.</w:t>
            </w:r>
          </w:p>
        </w:tc>
      </w:tr>
      <w:tr>
        <w:trPr>
          <w:cantSplit w:val="0"/>
          <w:trHeight w:val="552.00012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8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50854492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52. What is your date of birth? </w:t>
            </w:r>
          </w:p>
        </w:tc>
        <w:tc>
          <w:tcPr>
            <w:shd w:fill="auto" w:val="clear"/>
            <w:tcMar>
              <w:top w:w="100.0" w:type="dxa"/>
              <w:left w:w="100.0" w:type="dxa"/>
              <w:bottom w:w="100.0" w:type="dxa"/>
              <w:right w:w="100.0" w:type="dxa"/>
            </w:tcMar>
            <w:vAlign w:val="top"/>
          </w:tcPr>
          <w:p w:rsidR="00000000" w:rsidDel="00000000" w:rsidP="00000000" w:rsidRDefault="00000000" w:rsidRPr="00000000" w14:paraId="000008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0425415039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Date (mm/dd/yyyy):___ ___ /___ ___ /___ ___ ___ ___</w:t>
            </w:r>
          </w:p>
        </w:tc>
      </w:tr>
      <w:tr>
        <w:trPr>
          <w:cantSplit w:val="0"/>
          <w:trHeight w:val="551.999816894531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8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5085449218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53. [Note the gender of the participant]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8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7935791015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Male  </w:t>
            </w:r>
          </w:p>
          <w:p w:rsidR="00000000" w:rsidDel="00000000" w:rsidP="00000000" w:rsidRDefault="00000000" w:rsidRPr="00000000" w14:paraId="000008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4287109375" w:line="240" w:lineRule="auto"/>
              <w:ind w:left="121.4761352539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Female </w:t>
            </w:r>
          </w:p>
        </w:tc>
      </w:tr>
      <w:tr>
        <w:trPr>
          <w:cantSplit w:val="0"/>
          <w:trHeight w:val="1696.7999267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8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91393852233887" w:lineRule="auto"/>
              <w:ind w:left="454.56787109375" w:right="90.18585205078125" w:hanging="332.059326171875"/>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54. What is the highest level of education  you have achieved?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8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232055664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1. None  </w:t>
            </w:r>
          </w:p>
          <w:p w:rsidR="00000000" w:rsidDel="00000000" w:rsidP="00000000" w:rsidRDefault="00000000" w:rsidRPr="00000000" w14:paraId="000008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12353515625" w:line="240" w:lineRule="auto"/>
              <w:ind w:left="121.476135253906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2. Primary school  </w:t>
            </w:r>
          </w:p>
          <w:p w:rsidR="00000000" w:rsidDel="00000000" w:rsidP="00000000" w:rsidRDefault="00000000" w:rsidRPr="00000000" w14:paraId="000008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02587890625" w:line="240" w:lineRule="auto"/>
              <w:ind w:left="120.28656005859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3. Secondary school  </w:t>
            </w:r>
          </w:p>
          <w:p w:rsidR="00000000" w:rsidDel="00000000" w:rsidP="00000000" w:rsidRDefault="00000000" w:rsidRPr="00000000" w14:paraId="000008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4287109375" w:line="240" w:lineRule="auto"/>
              <w:ind w:left="114.9359130859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4. Secondary school diploma  </w:t>
            </w:r>
          </w:p>
          <w:p w:rsidR="00000000" w:rsidDel="00000000" w:rsidP="00000000" w:rsidRDefault="00000000" w:rsidRPr="00000000" w14:paraId="000008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8720703125" w:line="240" w:lineRule="auto"/>
              <w:ind w:left="120.0872802734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5. University degree (including graduate degree)  </w:t>
            </w:r>
          </w:p>
          <w:p w:rsidR="00000000" w:rsidDel="00000000" w:rsidP="00000000" w:rsidRDefault="00000000" w:rsidRPr="00000000" w14:paraId="000008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3912353515625" w:line="240" w:lineRule="auto"/>
              <w:ind w:left="120.6811523437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6. Technical or vocational school  </w:t>
            </w:r>
          </w:p>
          <w:p w:rsidR="00000000" w:rsidDel="00000000" w:rsidP="00000000" w:rsidRDefault="00000000" w:rsidRPr="00000000" w14:paraId="000008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93902587890625" w:line="240" w:lineRule="auto"/>
              <w:ind w:left="119.8876953125" w:right="0" w:firstLine="0"/>
              <w:jc w:val="left"/>
              <w:rPr>
                <w:rFonts w:ascii="Arial" w:cs="Arial" w:eastAsia="Arial" w:hAnsi="Arial"/>
                <w:b w:val="0"/>
                <w:i w:val="0"/>
                <w:smallCaps w:val="0"/>
                <w:strike w:val="0"/>
                <w:color w:val="000000"/>
                <w:sz w:val="19.833824157714844"/>
                <w:szCs w:val="19.833824157714844"/>
                <w:u w:val="none"/>
                <w:shd w:fill="auto" w:val="clear"/>
                <w:vertAlign w:val="baseline"/>
              </w:rPr>
            </w:pPr>
            <w:r w:rsidDel="00000000" w:rsidR="00000000" w:rsidRPr="00000000">
              <w:rPr>
                <w:rFonts w:ascii="Arial" w:cs="Arial" w:eastAsia="Arial" w:hAnsi="Arial"/>
                <w:b w:val="0"/>
                <w:i w:val="0"/>
                <w:smallCaps w:val="0"/>
                <w:strike w:val="0"/>
                <w:color w:val="000000"/>
                <w:sz w:val="19.833824157714844"/>
                <w:szCs w:val="19.833824157714844"/>
                <w:u w:val="none"/>
                <w:shd w:fill="auto" w:val="clear"/>
                <w:vertAlign w:val="baseline"/>
                <w:rtl w:val="0"/>
              </w:rPr>
              <w:t xml:space="preserve">7. Refuse (Do not read)</w:t>
            </w:r>
          </w:p>
        </w:tc>
      </w:tr>
    </w:tbl>
    <w:p w:rsidR="00000000" w:rsidDel="00000000" w:rsidP="00000000" w:rsidRDefault="00000000" w:rsidRPr="00000000" w14:paraId="000008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8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2.63061523437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79  </w:t>
      </w:r>
    </w:p>
    <w:p w:rsidR="00000000" w:rsidDel="00000000" w:rsidP="00000000" w:rsidRDefault="00000000" w:rsidRPr="00000000" w14:paraId="000008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532958984375" w:line="240" w:lineRule="auto"/>
        <w:ind w:left="0" w:right="1039.5947265625" w:firstLine="0"/>
        <w:jc w:val="right"/>
        <w:rPr>
          <w:rFonts w:ascii="Arial" w:cs="Arial" w:eastAsia="Arial" w:hAnsi="Arial"/>
          <w:b w:val="0"/>
          <w:i w:val="0"/>
          <w:smallCaps w:val="0"/>
          <w:strike w:val="0"/>
          <w:color w:val="000000"/>
          <w:sz w:val="20.734708786010742"/>
          <w:szCs w:val="20.734708786010742"/>
          <w:u w:val="none"/>
          <w:shd w:fill="auto" w:val="clear"/>
          <w:vertAlign w:val="baseline"/>
        </w:rPr>
      </w:pPr>
      <w:r w:rsidDel="00000000" w:rsidR="00000000" w:rsidRPr="00000000">
        <w:rPr>
          <w:rFonts w:ascii="Arial" w:cs="Arial" w:eastAsia="Arial" w:hAnsi="Arial"/>
          <w:b w:val="0"/>
          <w:i w:val="0"/>
          <w:smallCaps w:val="0"/>
          <w:strike w:val="0"/>
          <w:color w:val="000000"/>
          <w:sz w:val="20.734708786010742"/>
          <w:szCs w:val="20.734708786010742"/>
          <w:u w:val="none"/>
          <w:shd w:fill="auto" w:val="clear"/>
          <w:vertAlign w:val="baseline"/>
          <w:rtl w:val="0"/>
        </w:rPr>
        <w:t xml:space="preserve">US Centers for Disease Control and Prevention, 2022</w:t>
      </w:r>
    </w:p>
    <w:sectPr>
      <w:type w:val="continuous"/>
      <w:pgSz w:h="15840" w:w="12240" w:orient="portrait"/>
      <w:pgMar w:bottom="1365.6001281738281" w:top="362.39990234375" w:left="844.7904205322266" w:right="854.4091796875" w:header="0" w:footer="720"/>
      <w:cols w:equalWidth="0" w:num="1">
        <w:col w:space="0" w:w="10540.800399780273"/>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Noto Sans Symbols">
    <w:embedRegular w:fontKey="{00000000-0000-0000-0000-000000000000}" r:id="rId1" w:subsetted="0"/>
    <w:embedBold w:fontKey="{00000000-0000-0000-0000-000000000000}" r:id="rId2" w:subsetted="0"/>
  </w:font>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7.png"/><Relationship Id="rId42" Type="http://schemas.openxmlformats.org/officeDocument/2006/relationships/image" Target="media/image5.png"/><Relationship Id="rId41" Type="http://schemas.openxmlformats.org/officeDocument/2006/relationships/image" Target="media/image8.png"/><Relationship Id="rId44" Type="http://schemas.openxmlformats.org/officeDocument/2006/relationships/image" Target="media/image9.png"/><Relationship Id="rId43" Type="http://schemas.openxmlformats.org/officeDocument/2006/relationships/image" Target="media/image6.png"/><Relationship Id="rId46" Type="http://schemas.openxmlformats.org/officeDocument/2006/relationships/image" Target="media/image11.png"/><Relationship Id="rId45" Type="http://schemas.openxmlformats.org/officeDocument/2006/relationships/image" Target="media/image10.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7.png"/><Relationship Id="rId48" Type="http://schemas.openxmlformats.org/officeDocument/2006/relationships/image" Target="media/image15.png"/><Relationship Id="rId47" Type="http://schemas.openxmlformats.org/officeDocument/2006/relationships/image" Target="media/image14.png"/><Relationship Id="rId49" Type="http://schemas.openxmlformats.org/officeDocument/2006/relationships/image" Target="media/image12.png"/><Relationship Id="rId5" Type="http://schemas.openxmlformats.org/officeDocument/2006/relationships/styles" Target="styles.xml"/><Relationship Id="rId6" Type="http://schemas.openxmlformats.org/officeDocument/2006/relationships/image" Target="media/image45.png"/><Relationship Id="rId7" Type="http://schemas.openxmlformats.org/officeDocument/2006/relationships/image" Target="media/image56.png"/><Relationship Id="rId8" Type="http://schemas.openxmlformats.org/officeDocument/2006/relationships/image" Target="media/image51.png"/><Relationship Id="rId31" Type="http://schemas.openxmlformats.org/officeDocument/2006/relationships/image" Target="media/image38.png"/><Relationship Id="rId30" Type="http://schemas.openxmlformats.org/officeDocument/2006/relationships/image" Target="media/image41.png"/><Relationship Id="rId33" Type="http://schemas.openxmlformats.org/officeDocument/2006/relationships/image" Target="media/image43.png"/><Relationship Id="rId32" Type="http://schemas.openxmlformats.org/officeDocument/2006/relationships/image" Target="media/image39.png"/><Relationship Id="rId35" Type="http://schemas.openxmlformats.org/officeDocument/2006/relationships/image" Target="media/image42.png"/><Relationship Id="rId34" Type="http://schemas.openxmlformats.org/officeDocument/2006/relationships/image" Target="media/image44.png"/><Relationship Id="rId37" Type="http://schemas.openxmlformats.org/officeDocument/2006/relationships/image" Target="media/image4.png"/><Relationship Id="rId36" Type="http://schemas.openxmlformats.org/officeDocument/2006/relationships/image" Target="media/image3.png"/><Relationship Id="rId39" Type="http://schemas.openxmlformats.org/officeDocument/2006/relationships/image" Target="media/image2.png"/><Relationship Id="rId38" Type="http://schemas.openxmlformats.org/officeDocument/2006/relationships/image" Target="media/image1.png"/><Relationship Id="rId62" Type="http://schemas.openxmlformats.org/officeDocument/2006/relationships/image" Target="media/image29.png"/><Relationship Id="rId61" Type="http://schemas.openxmlformats.org/officeDocument/2006/relationships/image" Target="media/image24.png"/><Relationship Id="rId20" Type="http://schemas.openxmlformats.org/officeDocument/2006/relationships/image" Target="media/image52.png"/><Relationship Id="rId64" Type="http://schemas.openxmlformats.org/officeDocument/2006/relationships/image" Target="media/image27.png"/><Relationship Id="rId63" Type="http://schemas.openxmlformats.org/officeDocument/2006/relationships/image" Target="media/image30.png"/><Relationship Id="rId22" Type="http://schemas.openxmlformats.org/officeDocument/2006/relationships/image" Target="media/image33.png"/><Relationship Id="rId21" Type="http://schemas.openxmlformats.org/officeDocument/2006/relationships/image" Target="media/image28.png"/><Relationship Id="rId24" Type="http://schemas.openxmlformats.org/officeDocument/2006/relationships/image" Target="media/image31.png"/><Relationship Id="rId23" Type="http://schemas.openxmlformats.org/officeDocument/2006/relationships/image" Target="media/image34.png"/><Relationship Id="rId60" Type="http://schemas.openxmlformats.org/officeDocument/2006/relationships/image" Target="media/image23.png"/><Relationship Id="rId26" Type="http://schemas.openxmlformats.org/officeDocument/2006/relationships/image" Target="media/image37.png"/><Relationship Id="rId25" Type="http://schemas.openxmlformats.org/officeDocument/2006/relationships/image" Target="media/image32.png"/><Relationship Id="rId28" Type="http://schemas.openxmlformats.org/officeDocument/2006/relationships/image" Target="media/image36.png"/><Relationship Id="rId27" Type="http://schemas.openxmlformats.org/officeDocument/2006/relationships/image" Target="media/image35.png"/><Relationship Id="rId29" Type="http://schemas.openxmlformats.org/officeDocument/2006/relationships/image" Target="media/image40.png"/><Relationship Id="rId51" Type="http://schemas.openxmlformats.org/officeDocument/2006/relationships/image" Target="media/image18.png"/><Relationship Id="rId50" Type="http://schemas.openxmlformats.org/officeDocument/2006/relationships/image" Target="media/image13.png"/><Relationship Id="rId53" Type="http://schemas.openxmlformats.org/officeDocument/2006/relationships/image" Target="media/image16.png"/><Relationship Id="rId52" Type="http://schemas.openxmlformats.org/officeDocument/2006/relationships/image" Target="media/image19.png"/><Relationship Id="rId11" Type="http://schemas.openxmlformats.org/officeDocument/2006/relationships/image" Target="media/image50.png"/><Relationship Id="rId55" Type="http://schemas.openxmlformats.org/officeDocument/2006/relationships/image" Target="media/image20.png"/><Relationship Id="rId10" Type="http://schemas.openxmlformats.org/officeDocument/2006/relationships/image" Target="media/image54.png"/><Relationship Id="rId54" Type="http://schemas.openxmlformats.org/officeDocument/2006/relationships/image" Target="media/image17.png"/><Relationship Id="rId13" Type="http://schemas.openxmlformats.org/officeDocument/2006/relationships/image" Target="media/image48.png"/><Relationship Id="rId57" Type="http://schemas.openxmlformats.org/officeDocument/2006/relationships/image" Target="media/image22.png"/><Relationship Id="rId12" Type="http://schemas.openxmlformats.org/officeDocument/2006/relationships/image" Target="media/image49.png"/><Relationship Id="rId56" Type="http://schemas.openxmlformats.org/officeDocument/2006/relationships/image" Target="media/image21.png"/><Relationship Id="rId15" Type="http://schemas.openxmlformats.org/officeDocument/2006/relationships/image" Target="media/image59.png"/><Relationship Id="rId59" Type="http://schemas.openxmlformats.org/officeDocument/2006/relationships/image" Target="media/image26.png"/><Relationship Id="rId14" Type="http://schemas.openxmlformats.org/officeDocument/2006/relationships/image" Target="media/image46.png"/><Relationship Id="rId58" Type="http://schemas.openxmlformats.org/officeDocument/2006/relationships/image" Target="media/image25.png"/><Relationship Id="rId17" Type="http://schemas.openxmlformats.org/officeDocument/2006/relationships/image" Target="media/image57.png"/><Relationship Id="rId16" Type="http://schemas.openxmlformats.org/officeDocument/2006/relationships/image" Target="media/image53.png"/><Relationship Id="rId19" Type="http://schemas.openxmlformats.org/officeDocument/2006/relationships/image" Target="media/image55.png"/><Relationship Id="rId18" Type="http://schemas.openxmlformats.org/officeDocument/2006/relationships/image" Target="media/image58.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